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3D308" w14:textId="01F9DAFF" w:rsidR="009C7D1A" w:rsidRPr="007447B6" w:rsidRDefault="009C7D1A" w:rsidP="009C7D1A">
      <w:pPr>
        <w:pStyle w:val="Standard"/>
        <w:jc w:val="center"/>
        <w:rPr>
          <w:b/>
          <w:sz w:val="28"/>
          <w:szCs w:val="28"/>
        </w:rPr>
      </w:pPr>
      <w:proofErr w:type="spellStart"/>
      <w:r w:rsidRPr="007447B6">
        <w:rPr>
          <w:b/>
          <w:sz w:val="28"/>
          <w:szCs w:val="28"/>
        </w:rPr>
        <w:t>Wymagania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edukacyjne</w:t>
      </w:r>
      <w:proofErr w:type="spellEnd"/>
      <w:r w:rsidRPr="007447B6">
        <w:rPr>
          <w:b/>
          <w:sz w:val="28"/>
          <w:szCs w:val="28"/>
        </w:rPr>
        <w:t xml:space="preserve"> z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klasy</w:t>
      </w:r>
      <w:proofErr w:type="spellEnd"/>
      <w:r w:rsidRPr="007447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="00B75269">
        <w:rPr>
          <w:b/>
          <w:sz w:val="28"/>
          <w:szCs w:val="28"/>
        </w:rPr>
        <w:t>f</w:t>
      </w:r>
      <w:r>
        <w:rPr>
          <w:b/>
          <w:sz w:val="28"/>
          <w:szCs w:val="28"/>
        </w:rPr>
        <w:t xml:space="preserve"> </w:t>
      </w:r>
      <w:r w:rsidRPr="007447B6">
        <w:rPr>
          <w:b/>
          <w:sz w:val="28"/>
          <w:szCs w:val="28"/>
        </w:rPr>
        <w:t xml:space="preserve">na </w:t>
      </w:r>
      <w:proofErr w:type="spellStart"/>
      <w:r w:rsidRPr="007447B6">
        <w:rPr>
          <w:b/>
          <w:sz w:val="28"/>
          <w:szCs w:val="28"/>
        </w:rPr>
        <w:t>rok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szkolny</w:t>
      </w:r>
      <w:proofErr w:type="spellEnd"/>
      <w:r w:rsidRPr="007447B6">
        <w:rPr>
          <w:b/>
          <w:sz w:val="28"/>
          <w:szCs w:val="28"/>
        </w:rPr>
        <w:t xml:space="preserve"> 2025/26 w </w:t>
      </w:r>
      <w:proofErr w:type="spellStart"/>
      <w:r w:rsidRPr="007447B6">
        <w:rPr>
          <w:b/>
          <w:sz w:val="28"/>
          <w:szCs w:val="28"/>
        </w:rPr>
        <w:t>oparciu</w:t>
      </w:r>
      <w:proofErr w:type="spellEnd"/>
      <w:r w:rsidRPr="007447B6">
        <w:rPr>
          <w:b/>
          <w:sz w:val="28"/>
          <w:szCs w:val="28"/>
        </w:rPr>
        <w:t xml:space="preserve"> o </w:t>
      </w:r>
      <w:proofErr w:type="spellStart"/>
      <w:r w:rsidRPr="007447B6">
        <w:rPr>
          <w:b/>
          <w:sz w:val="28"/>
          <w:szCs w:val="28"/>
        </w:rPr>
        <w:t>program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nauczania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chemii</w:t>
      </w:r>
      <w:proofErr w:type="spellEnd"/>
      <w:r w:rsidRPr="007447B6">
        <w:rPr>
          <w:b/>
          <w:sz w:val="28"/>
          <w:szCs w:val="28"/>
        </w:rPr>
        <w:t xml:space="preserve"> w </w:t>
      </w:r>
      <w:proofErr w:type="spellStart"/>
      <w:r w:rsidRPr="007447B6">
        <w:rPr>
          <w:b/>
          <w:sz w:val="28"/>
          <w:szCs w:val="28"/>
        </w:rPr>
        <w:t>zakresie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rozszerzonym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dla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liceum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ogólnokształcącego</w:t>
      </w:r>
      <w:proofErr w:type="spellEnd"/>
      <w:r w:rsidRPr="007447B6">
        <w:rPr>
          <w:b/>
          <w:sz w:val="28"/>
          <w:szCs w:val="28"/>
        </w:rPr>
        <w:t xml:space="preserve"> i </w:t>
      </w:r>
      <w:proofErr w:type="spellStart"/>
      <w:r w:rsidRPr="007447B6">
        <w:rPr>
          <w:b/>
          <w:sz w:val="28"/>
          <w:szCs w:val="28"/>
        </w:rPr>
        <w:t>technikum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To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jest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chemia</w:t>
      </w:r>
      <w:proofErr w:type="spellEnd"/>
      <w:r w:rsidRPr="007447B6">
        <w:rPr>
          <w:b/>
          <w:sz w:val="28"/>
          <w:szCs w:val="28"/>
        </w:rPr>
        <w:t xml:space="preserve"> Maria Litwin, </w:t>
      </w:r>
      <w:proofErr w:type="spellStart"/>
      <w:r w:rsidRPr="007447B6">
        <w:rPr>
          <w:b/>
          <w:sz w:val="28"/>
          <w:szCs w:val="28"/>
        </w:rPr>
        <w:t>Szarota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Styka-Wlazło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oraz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sposoby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sprawdzania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osiągnięć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edukacyjnych</w:t>
      </w:r>
      <w:proofErr w:type="spellEnd"/>
      <w:r w:rsidRPr="007447B6">
        <w:rPr>
          <w:b/>
          <w:sz w:val="28"/>
          <w:szCs w:val="28"/>
        </w:rPr>
        <w:t xml:space="preserve"> </w:t>
      </w:r>
      <w:proofErr w:type="spellStart"/>
      <w:r w:rsidRPr="007447B6">
        <w:rPr>
          <w:b/>
          <w:sz w:val="28"/>
          <w:szCs w:val="28"/>
        </w:rPr>
        <w:t>uczniów</w:t>
      </w:r>
      <w:proofErr w:type="spellEnd"/>
    </w:p>
    <w:p w14:paraId="2DC385F7" w14:textId="77777777" w:rsidR="009C7D1A" w:rsidRDefault="009C7D1A" w:rsidP="009C7D1A">
      <w:pPr>
        <w:pStyle w:val="Standard"/>
        <w:rPr>
          <w:rFonts w:cs="Times New Roman"/>
          <w:b/>
          <w:bCs/>
          <w:sz w:val="16"/>
          <w:szCs w:val="16"/>
        </w:rPr>
      </w:pPr>
    </w:p>
    <w:p w14:paraId="40F72714" w14:textId="77777777" w:rsidR="009C7D1A" w:rsidRDefault="009C7D1A" w:rsidP="009C7D1A">
      <w:pPr>
        <w:pStyle w:val="NormalnyWeb"/>
        <w:rPr>
          <w:b/>
        </w:rPr>
      </w:pPr>
    </w:p>
    <w:p w14:paraId="64A30377" w14:textId="77777777" w:rsidR="009C7D1A" w:rsidRPr="00F415E9" w:rsidRDefault="009C7D1A" w:rsidP="009C7D1A">
      <w:pPr>
        <w:pStyle w:val="Standard"/>
        <w:rPr>
          <w:b/>
          <w:sz w:val="18"/>
          <w:szCs w:val="18"/>
          <w:lang w:val="pl-PL"/>
        </w:rPr>
      </w:pPr>
    </w:p>
    <w:p w14:paraId="68F85C95" w14:textId="77777777" w:rsidR="009C7D1A" w:rsidRDefault="009C7D1A" w:rsidP="0040376E">
      <w:pPr>
        <w:pStyle w:val="Standard"/>
        <w:rPr>
          <w:b/>
          <w:lang w:val="pl-PL"/>
        </w:rPr>
      </w:pPr>
    </w:p>
    <w:p w14:paraId="379BC71A" w14:textId="44C38E3C" w:rsidR="009C7D1A" w:rsidRPr="00F415E9" w:rsidRDefault="009C7D1A" w:rsidP="009C7D1A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1.</w:t>
      </w:r>
      <w:r w:rsidRPr="00F415E9">
        <w:rPr>
          <w:b/>
          <w:bCs/>
          <w:lang w:val="pl-PL"/>
        </w:rPr>
        <w:t xml:space="preserve"> Stechiometria</w:t>
      </w:r>
    </w:p>
    <w:p w14:paraId="6E31F2FB" w14:textId="77777777" w:rsidR="009C7D1A" w:rsidRPr="00F415E9" w:rsidRDefault="009C7D1A" w:rsidP="009C7D1A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9C7D1A" w:rsidRPr="00F415E9" w14:paraId="26C7D7FD" w14:textId="77777777" w:rsidTr="008F3B11"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6C6A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6EA2E14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8E7D5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FD2D99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1DEB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77F9745B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1C683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51596861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E8F8"/>
          </w:tcPr>
          <w:p w14:paraId="6E063471" w14:textId="77777777" w:rsidR="009C7D1A" w:rsidRPr="00FB357C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7F16BFC5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9C7D1A" w:rsidRPr="00F415E9" w14:paraId="24A7448C" w14:textId="77777777" w:rsidTr="00C544B4">
        <w:tc>
          <w:tcPr>
            <w:tcW w:w="2922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5BC48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6604F8E9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definiuje pojęcia</w:t>
            </w:r>
            <w:r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mol </w:t>
            </w:r>
            <w:r w:rsidRPr="00F415E9">
              <w:rPr>
                <w:sz w:val="18"/>
                <w:szCs w:val="18"/>
                <w:lang w:val="pl-PL"/>
              </w:rPr>
              <w:t>i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 masa molowa</w:t>
            </w:r>
          </w:p>
          <w:p w14:paraId="67CDEBEB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bardzo proste obliczenia związane z pojęciami mol</w:t>
            </w:r>
            <w:r>
              <w:rPr>
                <w:sz w:val="18"/>
                <w:szCs w:val="18"/>
                <w:lang w:val="pl-PL"/>
              </w:rPr>
              <w:t>a</w:t>
            </w:r>
            <w:r w:rsidRPr="00F415E9">
              <w:rPr>
                <w:sz w:val="18"/>
                <w:szCs w:val="18"/>
                <w:lang w:val="pl-PL"/>
              </w:rPr>
              <w:t xml:space="preserve"> i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ej</w:t>
            </w:r>
          </w:p>
          <w:p w14:paraId="61E07813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podaje treść </w:t>
            </w:r>
            <w:r w:rsidRPr="00FB357C">
              <w:rPr>
                <w:sz w:val="18"/>
                <w:szCs w:val="18"/>
                <w:lang w:val="pl-PL"/>
              </w:rPr>
              <w:t>prawa Avogadra</w:t>
            </w:r>
          </w:p>
          <w:p w14:paraId="7B6B6BB5" w14:textId="77777777" w:rsidR="009C7D1A" w:rsidRPr="00F415E9" w:rsidRDefault="009C7D1A" w:rsidP="009C7D1A">
            <w:pPr>
              <w:pStyle w:val="TableContents"/>
              <w:numPr>
                <w:ilvl w:val="0"/>
                <w:numId w:val="25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stechiometryczne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pojęciem masy molowej (z zachowaniem stechiometrycznych ilości substratów i produktów reakcji chemicznej)</w:t>
            </w:r>
          </w:p>
        </w:tc>
        <w:tc>
          <w:tcPr>
            <w:tcW w:w="2922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FF3CA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76088218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objętość molowa gazów</w:t>
            </w:r>
          </w:p>
          <w:p w14:paraId="3F73BA45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objętość molowa gazów </w:t>
            </w:r>
            <w:r>
              <w:rPr>
                <w:i/>
                <w:sz w:val="18"/>
                <w:szCs w:val="18"/>
                <w:lang w:val="pl-PL"/>
              </w:rPr>
              <w:br/>
            </w:r>
            <w:r w:rsidRPr="00FB357C">
              <w:rPr>
                <w:i/>
                <w:sz w:val="18"/>
                <w:szCs w:val="18"/>
                <w:lang w:val="pl-PL"/>
              </w:rPr>
              <w:t>w warunkach normalnych</w:t>
            </w:r>
          </w:p>
          <w:p w14:paraId="55BDC41A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interpretuje równania reakcji chemicznych </w:t>
            </w:r>
            <w:r w:rsidRPr="00F415E9">
              <w:rPr>
                <w:sz w:val="18"/>
                <w:szCs w:val="18"/>
                <w:lang w:val="pl-PL"/>
              </w:rPr>
              <w:t>na sposób cząsteczkowy, molowy, ilościowo w masach molowych, ilościowo w objętościach molowych (gazy) oraz ilościowo w liczbach cząsteczek</w:t>
            </w:r>
          </w:p>
          <w:p w14:paraId="6C190DE2" w14:textId="77777777" w:rsidR="009C7D1A" w:rsidRPr="00FB357C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wyjaśnia, na czym polegają </w:t>
            </w:r>
            <w:r w:rsidRPr="00FB357C">
              <w:rPr>
                <w:sz w:val="18"/>
                <w:szCs w:val="18"/>
                <w:lang w:val="pl-PL"/>
              </w:rPr>
              <w:t>obliczenia stechiometryczne</w:t>
            </w:r>
          </w:p>
          <w:p w14:paraId="18367B49" w14:textId="77777777" w:rsidR="009C7D1A" w:rsidRPr="00F415E9" w:rsidRDefault="009C7D1A" w:rsidP="009C7D1A">
            <w:pPr>
              <w:pStyle w:val="TableContents"/>
              <w:numPr>
                <w:ilvl w:val="0"/>
                <w:numId w:val="26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proste obliczenia stechiometryczne związane z masą molową oraz objętością molową substratów i produktów reakcji chemicznej</w:t>
            </w:r>
          </w:p>
        </w:tc>
        <w:tc>
          <w:tcPr>
            <w:tcW w:w="2922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44D72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74BC1BE0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pojęci</w:t>
            </w:r>
            <w:r>
              <w:rPr>
                <w:sz w:val="18"/>
                <w:szCs w:val="18"/>
                <w:lang w:val="pl-PL"/>
              </w:rPr>
              <w:t>e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i/>
                <w:sz w:val="18"/>
                <w:szCs w:val="18"/>
                <w:lang w:val="pl-PL"/>
              </w:rPr>
              <w:t>stała Avogadra</w:t>
            </w:r>
          </w:p>
          <w:p w14:paraId="6F865E2D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z pojęciami: </w:t>
            </w:r>
            <w:r w:rsidRPr="00FB357C">
              <w:rPr>
                <w:i/>
                <w:sz w:val="18"/>
                <w:szCs w:val="18"/>
                <w:lang w:val="pl-PL"/>
              </w:rPr>
              <w:t>mol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masa molowa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 w:rsidRPr="00FB357C">
              <w:rPr>
                <w:i/>
                <w:sz w:val="18"/>
                <w:szCs w:val="18"/>
                <w:lang w:val="pl-PL"/>
              </w:rPr>
              <w:t>objętość molowa gazów</w:t>
            </w:r>
            <w:r w:rsidRPr="00F415E9">
              <w:rPr>
                <w:sz w:val="18"/>
                <w:szCs w:val="18"/>
                <w:lang w:val="pl-PL"/>
              </w:rPr>
              <w:t xml:space="preserve">, </w:t>
            </w:r>
            <w:r>
              <w:rPr>
                <w:i/>
                <w:sz w:val="18"/>
                <w:szCs w:val="18"/>
                <w:lang w:val="pl-PL"/>
              </w:rPr>
              <w:t>stała</w:t>
            </w:r>
            <w:r w:rsidRPr="00FB357C">
              <w:rPr>
                <w:i/>
                <w:sz w:val="18"/>
                <w:szCs w:val="18"/>
                <w:lang w:val="pl-PL"/>
              </w:rPr>
              <w:t xml:space="preserve"> Avogadra</w:t>
            </w:r>
            <w:r w:rsidRPr="00F415E9">
              <w:rPr>
                <w:sz w:val="18"/>
                <w:szCs w:val="18"/>
                <w:lang w:val="pl-PL"/>
              </w:rPr>
              <w:t xml:space="preserve"> (o większym stopniu trudności)</w:t>
            </w:r>
          </w:p>
          <w:p w14:paraId="10D7E3A7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wydajność reakcji chemicznej</w:t>
            </w:r>
          </w:p>
          <w:p w14:paraId="45454885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skład procentowy związków chemicznych</w:t>
            </w:r>
          </w:p>
          <w:p w14:paraId="0DFC01C4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różnicę między gazem doskonałym a gazem rzeczywistym </w:t>
            </w:r>
          </w:p>
          <w:p w14:paraId="17DC81D0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podaje równanie Clapeyrona</w:t>
            </w:r>
          </w:p>
          <w:p w14:paraId="016CD897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 różnicę między wzorem elementarnym (empirycznym) a</w:t>
            </w:r>
            <w:r>
              <w:rPr>
                <w:sz w:val="18"/>
                <w:szCs w:val="18"/>
                <w:lang w:val="pl-PL"/>
              </w:rPr>
              <w:t> </w:t>
            </w:r>
            <w:r w:rsidRPr="00F415E9">
              <w:rPr>
                <w:sz w:val="18"/>
                <w:szCs w:val="18"/>
                <w:lang w:val="pl-PL"/>
              </w:rPr>
              <w:t>wzorem rzeczywistym związku chemicznego</w:t>
            </w:r>
          </w:p>
          <w:p w14:paraId="47BDCC08" w14:textId="77777777" w:rsidR="009C7D1A" w:rsidRPr="00F415E9" w:rsidRDefault="009C7D1A" w:rsidP="009C7D1A">
            <w:pPr>
              <w:pStyle w:val="TableContents"/>
              <w:numPr>
                <w:ilvl w:val="0"/>
                <w:numId w:val="27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rozwiązuje proste zadania związane z ustaleniem wzorów elementarnych i rzeczywistych związków chemicznych</w:t>
            </w:r>
          </w:p>
        </w:tc>
        <w:tc>
          <w:tcPr>
            <w:tcW w:w="2922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92B11" w14:textId="77777777" w:rsidR="009C7D1A" w:rsidRPr="00F415E9" w:rsidRDefault="009C7D1A" w:rsidP="008F3B11">
            <w:pPr>
              <w:pStyle w:val="TableContents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Uczeń:</w:t>
            </w:r>
          </w:p>
          <w:p w14:paraId="2D062084" w14:textId="77777777" w:rsidR="009C7D1A" w:rsidRPr="00F415E9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porównuje gęstości różnych gazów</w:t>
            </w:r>
            <w:r>
              <w:rPr>
                <w:sz w:val="18"/>
                <w:szCs w:val="18"/>
                <w:lang w:val="pl-PL"/>
              </w:rPr>
              <w:t>, znając</w:t>
            </w:r>
            <w:r w:rsidRPr="00F415E9">
              <w:rPr>
                <w:sz w:val="18"/>
                <w:szCs w:val="18"/>
                <w:lang w:val="pl-PL"/>
              </w:rPr>
              <w:t xml:space="preserve"> ich mas</w:t>
            </w:r>
            <w:r>
              <w:rPr>
                <w:sz w:val="18"/>
                <w:szCs w:val="18"/>
                <w:lang w:val="pl-PL"/>
              </w:rPr>
              <w:t>y</w:t>
            </w:r>
            <w:r w:rsidRPr="00F415E9">
              <w:rPr>
                <w:sz w:val="18"/>
                <w:szCs w:val="18"/>
                <w:lang w:val="pl-PL"/>
              </w:rPr>
              <w:t xml:space="preserve"> molow</w:t>
            </w:r>
            <w:r>
              <w:rPr>
                <w:sz w:val="18"/>
                <w:szCs w:val="18"/>
                <w:lang w:val="pl-PL"/>
              </w:rPr>
              <w:t>e</w:t>
            </w:r>
          </w:p>
          <w:p w14:paraId="5F1A2CA9" w14:textId="77777777" w:rsidR="009C7D1A" w:rsidRPr="00F415E9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wydajnością reakcji chemicznych</w:t>
            </w:r>
          </w:p>
          <w:p w14:paraId="0A303EE4" w14:textId="77777777" w:rsidR="009C7D1A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umożliwiające określenie wzorów elementarnych i rzeczywistych związków chemicznych </w:t>
            </w:r>
          </w:p>
          <w:p w14:paraId="77E96F17" w14:textId="77777777" w:rsidR="009C7D1A" w:rsidRPr="00137A5D" w:rsidRDefault="009C7D1A" w:rsidP="009C7D1A">
            <w:pPr>
              <w:pStyle w:val="TableContents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137A5D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 produktów </w:t>
            </w:r>
          </w:p>
          <w:p w14:paraId="5157C362" w14:textId="77777777" w:rsidR="009C7D1A" w:rsidRPr="00F415E9" w:rsidRDefault="009C7D1A" w:rsidP="009C7D1A">
            <w:pPr>
              <w:pStyle w:val="Standard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równanie Clapeyrona do obliczenia objętości lub liczby moli gazu w dowolnych warunkach ciśnienia i temperatury</w:t>
            </w:r>
          </w:p>
          <w:p w14:paraId="2EEF7486" w14:textId="77777777" w:rsidR="009C7D1A" w:rsidRPr="00F415E9" w:rsidRDefault="009C7D1A" w:rsidP="009C7D1A">
            <w:pPr>
              <w:pStyle w:val="Standard"/>
              <w:numPr>
                <w:ilvl w:val="0"/>
                <w:numId w:val="2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</w:p>
        </w:tc>
        <w:tc>
          <w:tcPr>
            <w:tcW w:w="2923" w:type="dxa"/>
            <w:tcBorders>
              <w:left w:val="single" w:sz="2" w:space="0" w:color="000000"/>
              <w:right w:val="single" w:sz="2" w:space="0" w:color="000000"/>
            </w:tcBorders>
          </w:tcPr>
          <w:p w14:paraId="3355FE10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5008D4C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stechiometryczne dotyczące mas molowych, objętości molowych, liczby cząsteczek oraz niestechiometrycznych ilości substratów i produktów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01395C27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stechiometryczne z zastosowaniem równania Clapeyrona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sz w:val="18"/>
                <w:szCs w:val="18"/>
                <w:lang w:val="pl-PL"/>
              </w:rPr>
              <w:t>(o znacznym stopniu trudności)</w:t>
            </w:r>
          </w:p>
          <w:p w14:paraId="1090F8D9" w14:textId="77777777" w:rsidR="009C7D1A" w:rsidRPr="00137A5D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wykonuje obliczenia umożliwiające określenie wzorów elementarnych i rzeczywistych związków chemicznych (o znacznym stopniu trudności)</w:t>
            </w:r>
          </w:p>
        </w:tc>
      </w:tr>
      <w:tr w:rsidR="00C544B4" w:rsidRPr="00F415E9" w14:paraId="7D3BD466" w14:textId="77777777" w:rsidTr="008F3B11"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C1DA7" w14:textId="77777777" w:rsidR="00C544B4" w:rsidRDefault="00C544B4" w:rsidP="008F3B11">
            <w:pPr>
              <w:pStyle w:val="TableContents"/>
              <w:rPr>
                <w:sz w:val="18"/>
                <w:szCs w:val="18"/>
                <w:lang w:val="pl-PL"/>
              </w:rPr>
            </w:pPr>
          </w:p>
          <w:p w14:paraId="6222F26A" w14:textId="77777777" w:rsidR="00C544B4" w:rsidRDefault="00C544B4" w:rsidP="008F3B11">
            <w:pPr>
              <w:pStyle w:val="TableContents"/>
              <w:rPr>
                <w:sz w:val="18"/>
                <w:szCs w:val="18"/>
                <w:lang w:val="pl-PL"/>
              </w:rPr>
            </w:pPr>
          </w:p>
          <w:p w14:paraId="4CA3254F" w14:textId="77777777" w:rsidR="00C544B4" w:rsidRPr="00F415E9" w:rsidRDefault="00C544B4" w:rsidP="008F3B11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B1939" w14:textId="77777777" w:rsidR="00C544B4" w:rsidRPr="00F415E9" w:rsidRDefault="00C544B4" w:rsidP="008F3B11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36B29" w14:textId="77777777" w:rsidR="00C544B4" w:rsidRPr="00F415E9" w:rsidRDefault="00C544B4" w:rsidP="008F3B11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2DA5C" w14:textId="77777777" w:rsidR="00C544B4" w:rsidRPr="00F415E9" w:rsidRDefault="00C544B4" w:rsidP="008F3B11">
            <w:pPr>
              <w:pStyle w:val="TableContents"/>
              <w:rPr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FECCB" w14:textId="77777777" w:rsidR="00C544B4" w:rsidRPr="00F415E9" w:rsidRDefault="00C544B4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3FFD782D" w14:textId="77777777" w:rsidR="009C7D1A" w:rsidRPr="00F415E9" w:rsidRDefault="009C7D1A" w:rsidP="009C7D1A">
      <w:pPr>
        <w:pStyle w:val="Standard"/>
        <w:outlineLvl w:val="0"/>
        <w:rPr>
          <w:sz w:val="18"/>
          <w:szCs w:val="18"/>
          <w:lang w:val="pl-PL"/>
        </w:rPr>
      </w:pPr>
    </w:p>
    <w:p w14:paraId="79F83936" w14:textId="53507DCF" w:rsidR="009C7D1A" w:rsidRPr="00F415E9" w:rsidRDefault="009C7D1A" w:rsidP="009C7D1A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>2</w:t>
      </w:r>
      <w:r w:rsidRPr="00F415E9">
        <w:rPr>
          <w:b/>
          <w:bCs/>
          <w:lang w:val="pl-PL"/>
        </w:rPr>
        <w:t>. Roztwory</w:t>
      </w:r>
    </w:p>
    <w:p w14:paraId="42B7D37D" w14:textId="77777777" w:rsidR="009C7D1A" w:rsidRPr="00F415E9" w:rsidRDefault="009C7D1A" w:rsidP="009C7D1A">
      <w:pPr>
        <w:pStyle w:val="Standard"/>
        <w:rPr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9C7D1A" w:rsidRPr="00F415E9" w14:paraId="2A7D68F1" w14:textId="77777777" w:rsidTr="008F3B11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93A74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2B843807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62DC0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0CF5E3FD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80E17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11817681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BE6CA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3C1A881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076A1D88" w14:textId="77777777" w:rsidR="009C7D1A" w:rsidRPr="00FB357C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CFB9485" w14:textId="77777777" w:rsidR="009C7D1A" w:rsidRPr="00F415E9" w:rsidRDefault="009C7D1A" w:rsidP="008F3B11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9C7D1A" w:rsidRPr="00F415E9" w14:paraId="61D0E1EA" w14:textId="77777777" w:rsidTr="008F3B11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FA8FD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772B7AB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homogeniczna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mieszanina niejednorodna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heterogeniczna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rozpuszczalnik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substancja rozpuszczana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właściwy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zawiesina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nienasycony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roztwór przesycony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rozpuszczanie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rozpuszczalność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krystalizacja</w:t>
            </w:r>
          </w:p>
          <w:p w14:paraId="16FCF916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metody rozdzielania na składniki mieszanin niejednorodnych i jednorodnych </w:t>
            </w:r>
          </w:p>
          <w:p w14:paraId="01EC6BEE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sporządza wodne roztwory substancji</w:t>
            </w:r>
          </w:p>
          <w:p w14:paraId="65F54002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czynniki przyspieszające rozpuszczanie substancji w wodzie</w:t>
            </w:r>
          </w:p>
          <w:p w14:paraId="0CA56F90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roztworów znanych z życia codziennego</w:t>
            </w:r>
          </w:p>
          <w:p w14:paraId="41B5A1D5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A3478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</w:p>
          <w:p w14:paraId="700E3CE5" w14:textId="77777777" w:rsidR="009C7D1A" w:rsidRPr="00137A5D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137A5D">
              <w:rPr>
                <w:rFonts w:cs="Times New Roman"/>
                <w:sz w:val="18"/>
                <w:szCs w:val="18"/>
                <w:lang w:val="pl-PL"/>
              </w:rPr>
              <w:t>wymienia różnice we właściwościach roztworów właściwych, koloidów i zawiesin</w:t>
            </w:r>
          </w:p>
          <w:p w14:paraId="6D431932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wykresu rozpuszczalności informacje na temat wybranej substancji</w:t>
            </w:r>
          </w:p>
          <w:p w14:paraId="422A84AE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stężenie procentowe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 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  <w:p w14:paraId="7430E83D" w14:textId="77777777" w:rsidR="009C7D1A" w:rsidRPr="00F415E9" w:rsidRDefault="009C7D1A" w:rsidP="009C7D1A">
            <w:pPr>
              <w:pStyle w:val="TableContents"/>
              <w:numPr>
                <w:ilvl w:val="0"/>
                <w:numId w:val="2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proste obliczenia związane z 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A74FB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2A768EBC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koloid 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zol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żel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koagulacja</w:t>
            </w:r>
            <w:r w:rsidRPr="00FB357C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peptyzacja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denaturacja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liofobowy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koloid liofilowy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efekt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Tyndalla</w:t>
            </w:r>
            <w:proofErr w:type="spellEnd"/>
          </w:p>
          <w:p w14:paraId="214E9C10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przykłady roztworów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różnym stanie skupienia rozpuszczalnika i substancji rozpuszczanej</w:t>
            </w:r>
          </w:p>
          <w:p w14:paraId="5FC5DC84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sposoby rozdzielania roztworów właściwych (substancji stałych w cieczach, cieczy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cieczach) na składniki</w:t>
            </w:r>
          </w:p>
          <w:p w14:paraId="44A99177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zastosowania koloidów</w:t>
            </w:r>
          </w:p>
          <w:p w14:paraId="383E5015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mechanizm rozpuszczania substancji w wodzie</w:t>
            </w:r>
          </w:p>
          <w:p w14:paraId="499304E7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rozpuszczaniem a roztwarzaniem</w:t>
            </w:r>
          </w:p>
          <w:p w14:paraId="282FF281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różnicę między rozpuszczalnością a szybkością rozpuszczania substancji</w:t>
            </w:r>
          </w:p>
          <w:p w14:paraId="5276F782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sprawdza doświadczalnie wpływ różnych czynników na szybkość rozpuszczania substancji</w:t>
            </w:r>
          </w:p>
          <w:p w14:paraId="39021C5B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odczytuje z wykresów rozpuszczalności informacje na temat różnych substancji</w:t>
            </w:r>
          </w:p>
          <w:p w14:paraId="210698A4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krystalizacji</w:t>
            </w:r>
          </w:p>
          <w:p w14:paraId="151A8D4B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doświadczenie chemiczne mające na celu wyhodowanie kryształów wybranej substancji</w:t>
            </w:r>
          </w:p>
          <w:p w14:paraId="36AB3530" w14:textId="77777777" w:rsidR="009C7D1A" w:rsidRPr="00F415E9" w:rsidRDefault="009C7D1A" w:rsidP="009C7D1A">
            <w:pPr>
              <w:pStyle w:val="TableContents"/>
              <w:numPr>
                <w:ilvl w:val="0"/>
                <w:numId w:val="3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>z pojęciami</w:t>
            </w:r>
            <w:r>
              <w:rPr>
                <w:sz w:val="18"/>
                <w:szCs w:val="18"/>
                <w:lang w:val="pl-PL"/>
              </w:rPr>
              <w:t>:</w:t>
            </w:r>
            <w:r w:rsidRPr="00F415E9">
              <w:rPr>
                <w:sz w:val="18"/>
                <w:szCs w:val="18"/>
                <w:lang w:val="pl-PL"/>
              </w:rPr>
              <w:t xml:space="preserve">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43C17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46222D66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dokonuje podziału roztworów (ze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względu na rozmiary cząstek substancji rozpuszczonej) na roztwory właściwe, zawiesiny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koloidy</w:t>
            </w:r>
          </w:p>
          <w:p w14:paraId="2834833D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doświadczenie chemiczne pozwalające rozdzielić mieszaninę niejednorodną (substancji stałych w cieczach) na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składniki</w:t>
            </w:r>
          </w:p>
          <w:p w14:paraId="019B8532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 wykresy rozpuszczalności różnych substancji</w:t>
            </w:r>
          </w:p>
          <w:p w14:paraId="46516DF6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w jaki sposób można otrzymać układy koloidalne (kondensacja, dyspersja)</w:t>
            </w:r>
          </w:p>
          <w:p w14:paraId="3CF442F2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sporządza roztwór nasycony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nienasycony wybranej substancji w określonej temperaturze, korzystając z wykresu rozpuszczalności tej substancji</w:t>
            </w:r>
          </w:p>
          <w:p w14:paraId="01B91549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zasady postępowania podczas sporządzania roztworów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 określonym stężeniu procentowym lub molowym</w:t>
            </w:r>
          </w:p>
          <w:p w14:paraId="34723D0E" w14:textId="77777777" w:rsidR="009C7D1A" w:rsidRPr="00F415E9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związane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 pojęciami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procentowe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</w:t>
            </w:r>
            <w:r w:rsidRPr="00FA3478">
              <w:rPr>
                <w:rFonts w:cs="Times New Roman"/>
                <w:i/>
                <w:sz w:val="18"/>
                <w:szCs w:val="18"/>
                <w:lang w:val="pl-PL"/>
              </w:rPr>
              <w:t>stężenie molowe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z uwzględnieniem gęstości roztworu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0A06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2C963AAF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substancji tworzących układy koloidalne przez kondensację lub dyspersję</w:t>
            </w:r>
          </w:p>
          <w:p w14:paraId="1A560F63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sposoby otrzymywania roztworów nasyconych z roztworów nienasyconych i odwrotnie, korzystając z wykresów rozpuszczalności substancji</w:t>
            </w:r>
          </w:p>
          <w:p w14:paraId="72990B33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oblicza stężenie procentowe lub molowe roztworu otrzymanego przez zmieszanie dwóch roztworów o różnych stężeniach </w:t>
            </w:r>
          </w:p>
          <w:p w14:paraId="744F933E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oblicza stężenia procentowe roztworów hydratów</w:t>
            </w:r>
          </w:p>
          <w:p w14:paraId="2BD0AB22" w14:textId="77777777" w:rsidR="009C7D1A" w:rsidRPr="00137A5D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przelicza stężenia procentowe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i molowe roztworów </w:t>
            </w:r>
          </w:p>
          <w:p w14:paraId="7F4209B2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Koagulacja białka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określa właściwości roztworu białka jaja </w:t>
            </w:r>
          </w:p>
          <w:p w14:paraId="237AE368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wpływu rozpuszczalnika na rozpuszczanie się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chlorku sodu</w:t>
            </w:r>
            <w:r w:rsidRPr="007B2CF7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określa, od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czego zależy rozpuszczalność substancji</w:t>
            </w:r>
          </w:p>
          <w:p w14:paraId="3C72DC6E" w14:textId="77777777" w:rsidR="009C7D1A" w:rsidRPr="00191B40" w:rsidRDefault="009C7D1A" w:rsidP="009C7D1A">
            <w:pPr>
              <w:pStyle w:val="TableContents"/>
              <w:numPr>
                <w:ilvl w:val="0"/>
                <w:numId w:val="3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wpływu temperatury na rozpuszczalność gazów w wodzie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</w:tc>
        <w:tc>
          <w:tcPr>
            <w:tcW w:w="2923" w:type="dxa"/>
          </w:tcPr>
          <w:p w14:paraId="1D7F4506" w14:textId="77777777" w:rsidR="009C7D1A" w:rsidRPr="00F415E9" w:rsidRDefault="009C7D1A" w:rsidP="008F3B11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3687C196" w14:textId="77777777" w:rsidR="009C7D1A" w:rsidRPr="00191B40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Rozdzielanie barwników roślinnych metodą chromatografii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14:paraId="111A5922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Ekstrakcja jodu z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wodnego roztworu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jodku potasu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</w:p>
          <w:p w14:paraId="3ADA2553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Obserwacja wiązki światła przechodzącej przez roztwór właściwy i zo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l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, podaje obserwacje, formułuje wniosek, zapisuje równania zachodzących reakcji chemicznych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5DD6AEED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przelicza zawartość substancji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roztworze wyrażoną za pomocą stężenia procentowego na stężenia </w:t>
            </w:r>
            <w:r>
              <w:rPr>
                <w:sz w:val="18"/>
                <w:szCs w:val="18"/>
                <w:lang w:val="pl-PL"/>
              </w:rPr>
              <w:br/>
            </w:r>
            <w:r w:rsidRPr="00F415E9">
              <w:rPr>
                <w:sz w:val="18"/>
                <w:szCs w:val="18"/>
                <w:lang w:val="pl-PL"/>
              </w:rPr>
              <w:t xml:space="preserve">w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ppm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415E9">
              <w:rPr>
                <w:sz w:val="18"/>
                <w:szCs w:val="18"/>
                <w:lang w:val="pl-PL"/>
              </w:rPr>
              <w:t>ppb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oraz podaje zastosowania tych jednostek</w:t>
            </w:r>
          </w:p>
          <w:p w14:paraId="1001A8C5" w14:textId="77777777" w:rsidR="009C7D1A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wykonuje odpowiednie obliczenia chemiczne, a następnie sporządza roztwory o określonym stężeniu procentowym i molowym, zachowując poprawną kolejność wykonywanych czynności</w:t>
            </w:r>
          </w:p>
          <w:p w14:paraId="2AB44BE9" w14:textId="77777777" w:rsidR="009C7D1A" w:rsidRPr="00F415E9" w:rsidRDefault="009C7D1A" w:rsidP="009C7D1A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dotyczące stężeń procentowych i molowych </w:t>
            </w:r>
            <w:proofErr w:type="spellStart"/>
            <w:r>
              <w:rPr>
                <w:rFonts w:cs="Times New Roman"/>
                <w:sz w:val="18"/>
                <w:szCs w:val="18"/>
                <w:lang w:val="pl-PL"/>
              </w:rPr>
              <w:t>wymagajce</w:t>
            </w:r>
            <w:proofErr w:type="spellEnd"/>
            <w:r>
              <w:rPr>
                <w:rFonts w:cs="Times New Roman"/>
                <w:sz w:val="18"/>
                <w:szCs w:val="18"/>
                <w:lang w:val="pl-PL"/>
              </w:rPr>
              <w:t xml:space="preserve"> przekształcania wzorów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  <w:t>i przeliczania jednostek</w:t>
            </w:r>
          </w:p>
        </w:tc>
      </w:tr>
    </w:tbl>
    <w:p w14:paraId="10F0F61D" w14:textId="77777777" w:rsidR="009C7D1A" w:rsidRDefault="009C7D1A" w:rsidP="0040376E">
      <w:pPr>
        <w:pStyle w:val="Standard"/>
        <w:rPr>
          <w:b/>
          <w:lang w:val="pl-PL"/>
        </w:rPr>
      </w:pPr>
    </w:p>
    <w:p w14:paraId="4171C31D" w14:textId="77777777" w:rsidR="003472BB" w:rsidRDefault="003472BB" w:rsidP="00C2032C">
      <w:pPr>
        <w:rPr>
          <w:sz w:val="18"/>
          <w:szCs w:val="18"/>
          <w:lang w:val="pl-PL"/>
        </w:rPr>
        <w:sectPr w:rsidR="003472BB" w:rsidSect="00640FE0">
          <w:footerReference w:type="default" r:id="rId8"/>
          <w:pgSz w:w="16838" w:h="11906" w:orient="landscape"/>
          <w:pgMar w:top="1418" w:right="1418" w:bottom="1134" w:left="1418" w:header="709" w:footer="709" w:gutter="0"/>
          <w:pgNumType w:start="1"/>
          <w:cols w:space="708"/>
        </w:sectPr>
      </w:pPr>
    </w:p>
    <w:p w14:paraId="4456F7C4" w14:textId="01F41126" w:rsidR="00C2032C" w:rsidRPr="00F415E9" w:rsidRDefault="009C7D1A" w:rsidP="00C2032C">
      <w:pPr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>3</w:t>
      </w:r>
      <w:r w:rsidR="00C2032C" w:rsidRPr="00F415E9">
        <w:rPr>
          <w:b/>
          <w:bCs/>
          <w:lang w:val="pl-PL"/>
        </w:rPr>
        <w:t xml:space="preserve">. </w:t>
      </w:r>
      <w:r w:rsidR="00E53D60" w:rsidRPr="00E53D60">
        <w:rPr>
          <w:b/>
          <w:bCs/>
          <w:lang w:val="pl-PL"/>
        </w:rPr>
        <w:t>Energetyka reakcji chemicznych. Kinetyka i statystyka chemiczna</w:t>
      </w:r>
    </w:p>
    <w:p w14:paraId="576BF7F0" w14:textId="77777777" w:rsidR="00C2032C" w:rsidRPr="00F415E9" w:rsidRDefault="00C2032C" w:rsidP="00C2032C">
      <w:pPr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5E85E602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394F1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E45CAD3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E25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5632B7D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8E5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7994D559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9B762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1E8D14C7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2562D888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5C19A2C2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7B1E76" w:rsidRPr="00640FE0" w14:paraId="161FE752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CAC33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5B06C218" w14:textId="42F1AE9A" w:rsidR="007B1E76" w:rsidRPr="00206848" w:rsidRDefault="006133D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układ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otoczenie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energia wewnętrzna układu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efekt cieplny reakcji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egzotermiczna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reakcja endotermiczna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proces endoenergetyczny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proces egzoenergetyczny</w:t>
            </w:r>
            <w:r w:rsidR="008457D8">
              <w:rPr>
                <w:rFonts w:cs="Times New Roman"/>
                <w:i/>
                <w:sz w:val="18"/>
                <w:szCs w:val="18"/>
                <w:lang w:val="pl-PL"/>
              </w:rPr>
              <w:t>, entalpia</w:t>
            </w:r>
          </w:p>
          <w:p w14:paraId="2D50FAF2" w14:textId="19BCE00C" w:rsidR="007B1E76" w:rsidRPr="00206848" w:rsidRDefault="006133D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szybkość reakcji chemicznej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energia aktywacji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kataliza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katalizator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równanie termochemiczne</w:t>
            </w:r>
          </w:p>
          <w:p w14:paraId="16B7E2CB" w14:textId="77777777" w:rsidR="007B1E76" w:rsidRPr="00206848" w:rsidRDefault="007B1E7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rodzaje katalizy</w:t>
            </w:r>
          </w:p>
          <w:p w14:paraId="27844729" w14:textId="77777777" w:rsidR="007B1E76" w:rsidRPr="00206848" w:rsidRDefault="007B1E76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czynniki wpływające na szybkość reakcji chemicznej</w:t>
            </w:r>
          </w:p>
          <w:p w14:paraId="18AAB954" w14:textId="783A86C3" w:rsidR="007B1E76" w:rsidRPr="00206848" w:rsidRDefault="006E35D9" w:rsidP="006A2142">
            <w:pPr>
              <w:pStyle w:val="TableContents"/>
              <w:numPr>
                <w:ilvl w:val="0"/>
                <w:numId w:val="22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warunki standardowe</w:t>
            </w:r>
          </w:p>
          <w:p w14:paraId="56B3B989" w14:textId="5F106E3B" w:rsidR="007B1E76" w:rsidRPr="00206848" w:rsidRDefault="006133D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pojęcia: </w:t>
            </w:r>
            <w:r w:rsidR="007B1E76" w:rsidRPr="00206848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reakcja odwracalna, reakcja nieodwracalna</w:t>
            </w:r>
          </w:p>
          <w:p w14:paraId="75DF98BA" w14:textId="77777777" w:rsidR="007B1E76" w:rsidRPr="00206848" w:rsidRDefault="007B1E7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 prawa działania mas</w:t>
            </w:r>
          </w:p>
          <w:p w14:paraId="34EF2EB3" w14:textId="77777777" w:rsidR="007B1E76" w:rsidRDefault="007B1E76" w:rsidP="006A2142">
            <w:pPr>
              <w:pStyle w:val="TableContents"/>
              <w:numPr>
                <w:ilvl w:val="0"/>
                <w:numId w:val="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 reguły Le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> 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Chateliera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>-Brauna</w:t>
            </w:r>
            <w:r w:rsidR="007E0FF7">
              <w:rPr>
                <w:rFonts w:cs="Times New Roman"/>
                <w:sz w:val="18"/>
                <w:szCs w:val="18"/>
                <w:lang w:val="pl-PL"/>
              </w:rPr>
              <w:t xml:space="preserve"> (</w:t>
            </w:r>
            <w:r w:rsidR="007E0FF7" w:rsidRPr="00206848">
              <w:rPr>
                <w:rFonts w:cs="Times New Roman"/>
                <w:sz w:val="18"/>
                <w:szCs w:val="18"/>
                <w:lang w:val="pl-PL"/>
              </w:rPr>
              <w:t>reguły przekory</w:t>
            </w:r>
            <w:r w:rsidR="007E0FF7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14:paraId="26A7CC04" w14:textId="77777777" w:rsidR="00796659" w:rsidRDefault="00034A5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równania kinetyczne reakcji chemicznych</w:t>
            </w:r>
          </w:p>
          <w:p w14:paraId="517073D5" w14:textId="77777777" w:rsidR="00796659" w:rsidRDefault="00796659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porównuje podane przykłady reakcji chemicznych i określa, które należą do reakcji egzoenergetycznych (Δ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&lt; 0), a które do endoenergetycznych (Δ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H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&gt;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0) na podstawie różnicy entalpii substratów i produktów</w:t>
            </w:r>
          </w:p>
          <w:p w14:paraId="02882234" w14:textId="3B0EA2EB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8457D8">
              <w:rPr>
                <w:rFonts w:cs="Times New Roman"/>
                <w:sz w:val="18"/>
                <w:szCs w:val="18"/>
                <w:lang w:val="pl-PL"/>
              </w:rPr>
              <w:t>stosuje regułę przekory w </w:t>
            </w:r>
            <w:r>
              <w:rPr>
                <w:rFonts w:cs="Times New Roman"/>
                <w:sz w:val="18"/>
                <w:szCs w:val="18"/>
                <w:lang w:val="pl-PL"/>
              </w:rPr>
              <w:t>prostych</w:t>
            </w:r>
            <w:r w:rsidRPr="008457D8">
              <w:rPr>
                <w:rFonts w:cs="Times New Roman"/>
                <w:sz w:val="18"/>
                <w:szCs w:val="18"/>
                <w:lang w:val="pl-PL"/>
              </w:rPr>
              <w:t xml:space="preserve"> reakcjach chemicznych</w:t>
            </w: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4276E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02C96FDF" w14:textId="3CE484F8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pojęci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 xml:space="preserve">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energia całkowita układu</w:t>
            </w:r>
          </w:p>
          <w:p w14:paraId="04D56760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pojęcia: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teoria zderzeń aktywnych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kompleks aktywny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równanie kinetyczne reakcji chemicznej</w:t>
            </w:r>
          </w:p>
          <w:p w14:paraId="09EB8B8C" w14:textId="72637F2D" w:rsidR="007B1E76" w:rsidRPr="00206848" w:rsidRDefault="00A630DB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wpływ różnych czynników na szybkość reakcji chemicznej</w:t>
            </w:r>
          </w:p>
          <w:p w14:paraId="2C5530C6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treść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reguły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van’t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Hoffa</w:t>
            </w:r>
          </w:p>
          <w:p w14:paraId="5B3CEBFB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wykonuje proste obliczenia chemiczne z zastosowaniem reguły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van’t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Hoffa </w:t>
            </w:r>
          </w:p>
          <w:p w14:paraId="4B35DD24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temperaturowy współczynnik szybkości reakcji chemicznej</w:t>
            </w:r>
          </w:p>
          <w:p w14:paraId="6C718990" w14:textId="114DA896" w:rsidR="007B1E76" w:rsidRPr="00206848" w:rsidRDefault="00A630DB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 pojęcie </w:t>
            </w:r>
            <w:r w:rsidR="0099795A" w:rsidRPr="0099795A">
              <w:rPr>
                <w:rFonts w:cs="Times New Roman"/>
                <w:i/>
                <w:iCs/>
                <w:sz w:val="18"/>
                <w:szCs w:val="18"/>
                <w:lang w:val="pl-PL"/>
              </w:rPr>
              <w:t>biokataliza</w:t>
            </w:r>
            <w:r w:rsidR="0099795A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="007B1E76" w:rsidRPr="00206848">
              <w:rPr>
                <w:rFonts w:cs="Times New Roman"/>
                <w:i/>
                <w:sz w:val="18"/>
                <w:szCs w:val="18"/>
                <w:lang w:val="pl-PL"/>
              </w:rPr>
              <w:t>biokatalizatory</w:t>
            </w:r>
          </w:p>
          <w:p w14:paraId="5AB75132" w14:textId="77777777" w:rsidR="007B1E76" w:rsidRPr="00206848" w:rsidRDefault="007B1E76" w:rsidP="006A2142">
            <w:pPr>
              <w:pStyle w:val="TableContents"/>
              <w:numPr>
                <w:ilvl w:val="0"/>
                <w:numId w:val="23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aktywatory</w:t>
            </w:r>
          </w:p>
          <w:p w14:paraId="5FB1E887" w14:textId="77777777" w:rsidR="007B1E76" w:rsidRPr="00206848" w:rsidRDefault="007B1E76" w:rsidP="006A2142">
            <w:pPr>
              <w:pStyle w:val="TableContents"/>
              <w:numPr>
                <w:ilvl w:val="0"/>
                <w:numId w:val="4"/>
              </w:numPr>
              <w:ind w:left="181" w:hanging="181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iCs/>
                <w:sz w:val="18"/>
                <w:szCs w:val="18"/>
                <w:lang w:val="pl-PL"/>
              </w:rPr>
              <w:t>wymienia przykłady reakcji odwracalnych i nieodwracalnych</w:t>
            </w:r>
          </w:p>
          <w:p w14:paraId="2A5F7A7F" w14:textId="77777777" w:rsidR="007B1E76" w:rsidRPr="00206848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wzór matematyczny przedstawiający treść prawa działania mas</w:t>
            </w:r>
          </w:p>
          <w:p w14:paraId="2BEB2FC8" w14:textId="77777777" w:rsidR="007B1E76" w:rsidRPr="00206848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podaje przykłady wyjaśniające regułę przekory</w:t>
            </w:r>
          </w:p>
          <w:p w14:paraId="7894D6BB" w14:textId="77777777" w:rsidR="007B1E76" w:rsidRDefault="007B1E76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wymienia czynniki wpływające na stan równowagi chemicznej</w:t>
            </w:r>
          </w:p>
          <w:p w14:paraId="0E04624B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Rozpuszczanie azotanu(V) amonu w wodzie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593B919D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wodorowęglanu sodu z kwasem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>octowym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14:paraId="5D4E20FB" w14:textId="77777777" w:rsidR="00BC56CE" w:rsidRP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Rozpuszczanie wodorotlenku sodu w wodzie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6A12A3A3" w14:textId="77777777" w:rsid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>Reakcja magnezu z kwasem chlorowodorowym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40D41D7F" w14:textId="1C9A649D" w:rsidR="008457D8" w:rsidRPr="00F430BD" w:rsidRDefault="00F504AC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temperatury</w:t>
            </w:r>
          </w:p>
          <w:p w14:paraId="655CF797" w14:textId="77777777" w:rsidR="007B1E76" w:rsidRPr="00F430BD" w:rsidRDefault="007B1E76" w:rsidP="007B1E76">
            <w:pPr>
              <w:pStyle w:val="TableContents"/>
              <w:ind w:left="181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  <w:p w14:paraId="64E94B8C" w14:textId="77777777" w:rsidR="00F504AC" w:rsidRPr="008457D8" w:rsidRDefault="00F504AC" w:rsidP="00F504AC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5C299165" w14:textId="14BD83A1" w:rsidR="00F504AC" w:rsidRPr="00206848" w:rsidRDefault="00F504AC" w:rsidP="007B1E76">
            <w:pPr>
              <w:pStyle w:val="TableContents"/>
              <w:ind w:left="181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5FA6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636654AB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przeprowadza reakcje będące przykładami procesów egzoenergetycznych i endoenergetycznych oraz wyjaśnia istotę zachodzących procesów </w:t>
            </w:r>
          </w:p>
          <w:p w14:paraId="60D66E27" w14:textId="6816E885" w:rsidR="007B1E76" w:rsidRPr="00640FE0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640FE0">
              <w:rPr>
                <w:rFonts w:cs="Times New Roman"/>
                <w:sz w:val="18"/>
                <w:szCs w:val="18"/>
                <w:lang w:val="pl-PL"/>
              </w:rPr>
              <w:t>projektuje doświadczenie</w:t>
            </w:r>
            <w:r w:rsidR="00640FE0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B1E76" w:rsidRPr="00640FE0">
              <w:rPr>
                <w:rFonts w:cs="Times New Roman"/>
                <w:sz w:val="18"/>
                <w:szCs w:val="18"/>
                <w:lang w:val="pl-PL"/>
              </w:rPr>
              <w:t xml:space="preserve">chemiczne </w:t>
            </w:r>
            <w:r w:rsidR="007B1E76" w:rsidRPr="00640FE0">
              <w:rPr>
                <w:rFonts w:cs="Times New Roman"/>
                <w:i/>
                <w:sz w:val="18"/>
                <w:szCs w:val="18"/>
                <w:lang w:val="pl-PL"/>
              </w:rPr>
              <w:t>Reakcja cynku z kwasem siarkowym(VI)</w:t>
            </w:r>
            <w:r w:rsidR="00A02AF0" w:rsidRPr="00640FE0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A02AF0" w:rsidRPr="00640FE0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A02AF0" w:rsidRPr="00640FE0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256DD182" w14:textId="59FFEA32" w:rsidR="007B1E76" w:rsidRPr="00206848" w:rsidRDefault="00283798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określa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wpływ temperatury, stężenia substrat</w:t>
            </w:r>
            <w:r w:rsidR="00A42F7F" w:rsidRPr="00206848">
              <w:rPr>
                <w:rFonts w:cs="Times New Roman"/>
                <w:sz w:val="18"/>
                <w:szCs w:val="18"/>
                <w:lang w:val="pl-PL"/>
              </w:rPr>
              <w:t>ów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, rozdrobnienia </w:t>
            </w:r>
            <w:r w:rsidR="00A42F7F" w:rsidRPr="00206848">
              <w:rPr>
                <w:rFonts w:cs="Times New Roman"/>
                <w:sz w:val="18"/>
                <w:szCs w:val="18"/>
                <w:lang w:val="pl-PL"/>
              </w:rPr>
              <w:t>substratów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 xml:space="preserve"> i katalizatora na szybkość wybranych reakcji chemicznych, przeprowadzając odpowiednie doświadczenia chemiczne</w:t>
            </w:r>
          </w:p>
          <w:p w14:paraId="2BBA5C41" w14:textId="455F1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Wpływ r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ozdrobnieni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a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substratów </w:t>
            </w:r>
            <w:r w:rsidR="00A42F7F" w:rsidRPr="00206848">
              <w:rPr>
                <w:rFonts w:cs="Times New Roman"/>
                <w:i/>
                <w:sz w:val="18"/>
                <w:szCs w:val="18"/>
                <w:lang w:val="pl-PL"/>
              </w:rPr>
              <w:t>n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a szybkość reakcji chemicznej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4B364EF2" w14:textId="77777777" w:rsidR="00A42F7F" w:rsidRPr="00206848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Wpływ temperatury na szybkość reakcji chemicznej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5101FA20" w14:textId="1BADAE3F" w:rsidR="00A42F7F" w:rsidRPr="00206848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Wpływ stężenia substratu na szybkość reakcji chemicznej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14:paraId="47565756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 zmianę energii reakcji chemicznej przez kompleks aktywny</w:t>
            </w:r>
          </w:p>
          <w:p w14:paraId="56615828" w14:textId="71026659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rodzaje katalizy </w:t>
            </w:r>
          </w:p>
          <w:p w14:paraId="6F7FCF2B" w14:textId="77777777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wyjaśnia, co to są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inhibitory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oraz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podaje ich przykłady</w:t>
            </w:r>
          </w:p>
          <w:p w14:paraId="153BA041" w14:textId="2B736D36" w:rsidR="007B1E76" w:rsidRPr="00206848" w:rsidRDefault="007B1E76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="006A2EA4" w:rsidRPr="006A2EA4">
              <w:rPr>
                <w:rFonts w:cs="Times New Roman"/>
                <w:sz w:val="18"/>
                <w:szCs w:val="18"/>
                <w:lang w:val="pl-PL"/>
              </w:rPr>
              <w:t xml:space="preserve">na czym polega różnica między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katalizatorem a inhibitorem</w:t>
            </w:r>
          </w:p>
          <w:p w14:paraId="2B7FAC5D" w14:textId="400835E9" w:rsidR="007B1E76" w:rsidRPr="00206848" w:rsidRDefault="00283798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analizuje 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wykres zmian stężenia substratów i produktów oraz szybkości reakcji chemicznej w funkcji czasu</w:t>
            </w:r>
          </w:p>
          <w:p w14:paraId="793E9340" w14:textId="1F8F9AA2" w:rsidR="00A42F7F" w:rsidRPr="00206848" w:rsidRDefault="007B1E76" w:rsidP="006A2142">
            <w:pPr>
              <w:pStyle w:val="TableContents"/>
              <w:numPr>
                <w:ilvl w:val="0"/>
                <w:numId w:val="5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pisze ogólne równania kinetyczne reakcji chemicznych i na ich podstawie określa rząd tych reakcji chemicznych</w:t>
            </w:r>
          </w:p>
          <w:p w14:paraId="69E51861" w14:textId="77777777" w:rsidR="00F430BD" w:rsidRDefault="00A42F7F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prawo działania mas na konkretnym przykładzie reakcji odwracalnej, np. dysocjacji słabych elektrolitów</w:t>
            </w:r>
          </w:p>
          <w:p w14:paraId="2A49D77D" w14:textId="38DBF8D0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stężenia substratów i produktów</w:t>
            </w:r>
          </w:p>
          <w:p w14:paraId="506D1C04" w14:textId="7D3DCCBE" w:rsidR="00A42F7F" w:rsidRPr="00206848" w:rsidRDefault="00A42F7F" w:rsidP="00640FE0">
            <w:pPr>
              <w:pStyle w:val="TableContents"/>
              <w:ind w:left="40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12DC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9EC3DCA" w14:textId="59D743C8" w:rsidR="007B1E76" w:rsidRPr="00206848" w:rsidRDefault="00283798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="007B1E76" w:rsidRPr="00206848">
              <w:rPr>
                <w:rFonts w:cs="Times New Roman"/>
                <w:sz w:val="18"/>
                <w:szCs w:val="18"/>
                <w:lang w:val="pl-PL"/>
              </w:rPr>
              <w:t>a, że reakcje egzoenergetyczne należą do procesów samorzutnych, a reakcje endoenergetyczne do procesów wymuszonych</w:t>
            </w:r>
          </w:p>
          <w:p w14:paraId="0F648FA4" w14:textId="77777777" w:rsidR="00AD2153" w:rsidRPr="00AD2153" w:rsidRDefault="007B1E76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AD2153"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z zastosowaniem pojęć: 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>szybkość reakcji chemicznej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równanie kinetyczne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reguła </w:t>
            </w:r>
            <w:proofErr w:type="spellStart"/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>van’t</w:t>
            </w:r>
            <w:proofErr w:type="spellEnd"/>
            <w:r w:rsidRPr="00AD2153">
              <w:rPr>
                <w:rFonts w:cs="Times New Roman"/>
                <w:i/>
                <w:sz w:val="18"/>
                <w:szCs w:val="18"/>
                <w:lang w:val="pl-PL"/>
              </w:rPr>
              <w:t xml:space="preserve"> Hoffa</w:t>
            </w:r>
          </w:p>
          <w:p w14:paraId="525191F4" w14:textId="2D5ACC83" w:rsidR="007B1E76" w:rsidRPr="00AD2153" w:rsidRDefault="00876408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AD2153">
              <w:rPr>
                <w:rFonts w:cs="Times New Roman"/>
                <w:sz w:val="18"/>
                <w:szCs w:val="18"/>
                <w:lang w:val="pl-PL"/>
              </w:rPr>
              <w:t>wyjaśni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>a zależność między rodzajem reakcji chemicznej a energi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 xml:space="preserve"> wewnętrzn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 xml:space="preserve"> substratów i</w:t>
            </w:r>
            <w:r w:rsidRPr="00AD2153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7B1E76" w:rsidRPr="00AD2153">
              <w:rPr>
                <w:rFonts w:cs="Times New Roman"/>
                <w:sz w:val="18"/>
                <w:szCs w:val="18"/>
                <w:lang w:val="pl-PL"/>
              </w:rPr>
              <w:t>produktó</w:t>
            </w:r>
            <w:r w:rsidR="00AD2153" w:rsidRPr="00AD2153">
              <w:rPr>
                <w:rFonts w:cs="Times New Roman"/>
                <w:sz w:val="18"/>
                <w:szCs w:val="18"/>
                <w:lang w:val="pl-PL"/>
              </w:rPr>
              <w:t>w</w:t>
            </w:r>
          </w:p>
          <w:p w14:paraId="393220DB" w14:textId="77777777" w:rsidR="00A42F7F" w:rsidRPr="00206848" w:rsidRDefault="00A42F7F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stosuje prawo działania mas w różnych reakcjach odwracalnych</w:t>
            </w:r>
          </w:p>
          <w:p w14:paraId="532343FB" w14:textId="77777777" w:rsidR="00A42F7F" w:rsidRDefault="00A42F7F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przewiduje warunki przebiegu konkretnych reakcji chemicznych w celu zwiększenia ich wydajności</w:t>
            </w:r>
          </w:p>
          <w:p w14:paraId="45417A56" w14:textId="77777777" w:rsidR="00BC56CE" w:rsidRPr="00206848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Katalityczna synteza jodku magnezu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7BFF06B0" w14:textId="77777777" w:rsidR="00BC56CE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Katalityczny rozkład nadtlenku wodoru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 formułuje wniosek</w:t>
            </w:r>
          </w:p>
          <w:p w14:paraId="2C0D5315" w14:textId="77777777" w:rsidR="00BC56CE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B2BE0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99795A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B2BE0">
              <w:rPr>
                <w:rFonts w:cs="Times New Roman"/>
                <w:i/>
                <w:sz w:val="18"/>
                <w:szCs w:val="18"/>
                <w:lang w:val="pl-PL"/>
              </w:rPr>
              <w:t>Badanie wpływu stężenia substratów i produktów na stan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B2BE0">
              <w:rPr>
                <w:rFonts w:cs="Times New Roman"/>
                <w:i/>
                <w:sz w:val="18"/>
                <w:szCs w:val="18"/>
                <w:lang w:val="pl-PL"/>
              </w:rPr>
              <w:t xml:space="preserve">równowagi chemicznej </w:t>
            </w:r>
            <w:r w:rsidRPr="00DB2BE0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083658A9" w14:textId="77777777" w:rsidR="00F430BD" w:rsidRPr="00F430BD" w:rsidRDefault="00BC56CE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wpływu temperatury na stan równowagi 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lastRenderedPageBreak/>
              <w:t xml:space="preserve">chemicznej 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33A5C125" w14:textId="43FA3068" w:rsidR="00F430BD" w:rsidRPr="00F430BD" w:rsidRDefault="00F430BD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stosuje regułę przekory do ustalenia stanu równowagi w wyniku zmiany ciśnienia lub objętości</w:t>
            </w:r>
          </w:p>
          <w:p w14:paraId="3F98FAE3" w14:textId="77777777" w:rsidR="00BC56CE" w:rsidRDefault="00BC56CE" w:rsidP="00F430BD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0AB9274B" w14:textId="77777777" w:rsidR="00BC56CE" w:rsidRPr="00206848" w:rsidRDefault="00BC56CE" w:rsidP="00F430BD">
            <w:pPr>
              <w:pStyle w:val="TableContents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</w:p>
          <w:p w14:paraId="58D51AB1" w14:textId="2A630323" w:rsidR="00A42F7F" w:rsidRPr="00206848" w:rsidRDefault="00A42F7F" w:rsidP="00A42F7F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3" w:type="dxa"/>
          </w:tcPr>
          <w:p w14:paraId="5EA6B029" w14:textId="77777777" w:rsidR="007B1E76" w:rsidRPr="00206848" w:rsidRDefault="007B1E76" w:rsidP="007B1E76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BC0F2EE" w14:textId="77777777" w:rsidR="007B1E76" w:rsidRPr="00206848" w:rsidRDefault="007B1E76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problemowe zadania rachunkowe dotyczące kinetyki chemicznej</w:t>
            </w:r>
          </w:p>
          <w:p w14:paraId="0970F69B" w14:textId="77777777" w:rsidR="00A42F7F" w:rsidRPr="00206848" w:rsidRDefault="00A42F7F" w:rsidP="006A2142">
            <w:pPr>
              <w:pStyle w:val="TableContents"/>
              <w:numPr>
                <w:ilvl w:val="0"/>
                <w:numId w:val="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problemowe zadania rachunkowe dotyczące równowagi chemicznej</w:t>
            </w:r>
          </w:p>
          <w:p w14:paraId="17F7BD25" w14:textId="1E593082" w:rsidR="007B1E76" w:rsidRPr="00206848" w:rsidRDefault="007B1E76" w:rsidP="00A341C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22D3AC85" w14:textId="436D23A6" w:rsidR="00AD2153" w:rsidRDefault="00AD2153" w:rsidP="00C2032C">
      <w:pPr>
        <w:pStyle w:val="Standard"/>
        <w:outlineLvl w:val="0"/>
        <w:rPr>
          <w:b/>
          <w:bCs/>
          <w:lang w:val="pl-PL"/>
        </w:rPr>
      </w:pPr>
    </w:p>
    <w:p w14:paraId="4CFD82AD" w14:textId="71BAB661" w:rsidR="00AD2153" w:rsidRDefault="00AD2153">
      <w:pPr>
        <w:rPr>
          <w:rFonts w:eastAsia="Andale Sans UI" w:cs="Tahoma"/>
          <w:b/>
          <w:bCs/>
          <w:kern w:val="3"/>
          <w:lang w:val="pl-PL" w:eastAsia="ja-JP" w:bidi="fa-IR"/>
        </w:rPr>
      </w:pPr>
    </w:p>
    <w:p w14:paraId="703BD442" w14:textId="1434C2DC" w:rsidR="00C2032C" w:rsidRPr="00F415E9" w:rsidRDefault="009C7D1A" w:rsidP="00C2032C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4</w:t>
      </w:r>
      <w:r w:rsidR="00C2032C" w:rsidRPr="00F415E9">
        <w:rPr>
          <w:b/>
          <w:bCs/>
          <w:lang w:val="pl-PL"/>
        </w:rPr>
        <w:t xml:space="preserve">. </w:t>
      </w:r>
      <w:r w:rsidR="00E53D60">
        <w:rPr>
          <w:b/>
          <w:bCs/>
          <w:lang w:val="pl-PL"/>
        </w:rPr>
        <w:t>Reakcje w wodnych roztworach elektrolitów</w:t>
      </w:r>
    </w:p>
    <w:p w14:paraId="424AD991" w14:textId="77777777" w:rsidR="00C2032C" w:rsidRPr="00F415E9" w:rsidRDefault="00C2032C" w:rsidP="00C2032C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61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2"/>
        <w:gridCol w:w="2922"/>
        <w:gridCol w:w="2922"/>
        <w:gridCol w:w="2922"/>
        <w:gridCol w:w="2923"/>
      </w:tblGrid>
      <w:tr w:rsidR="00191B40" w:rsidRPr="00F415E9" w14:paraId="7C3D3B21" w14:textId="77777777" w:rsidTr="00191B40"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9779A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dopuszczająca</w:t>
            </w:r>
          </w:p>
          <w:p w14:paraId="50BE2650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09CF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dostateczna</w:t>
            </w:r>
          </w:p>
          <w:p w14:paraId="4322514C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5B8D6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dobra</w:t>
            </w:r>
          </w:p>
          <w:p w14:paraId="08E0B69F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+ 3]</w:t>
            </w:r>
          </w:p>
        </w:tc>
        <w:tc>
          <w:tcPr>
            <w:tcW w:w="2922" w:type="dxa"/>
            <w:shd w:val="clear" w:color="auto" w:fill="F1E8F8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AB32D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Ocena bardzo dobra</w:t>
            </w:r>
          </w:p>
          <w:p w14:paraId="0E488EC8" w14:textId="77777777" w:rsidR="00191B40" w:rsidRPr="00F415E9" w:rsidRDefault="00191B40" w:rsidP="00B11FE3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415E9">
              <w:rPr>
                <w:b/>
                <w:bCs/>
                <w:sz w:val="18"/>
                <w:szCs w:val="18"/>
                <w:lang w:val="pl-PL"/>
              </w:rPr>
              <w:t>[1 + 2 + 3 + 4]</w:t>
            </w:r>
          </w:p>
        </w:tc>
        <w:tc>
          <w:tcPr>
            <w:tcW w:w="2923" w:type="dxa"/>
            <w:shd w:val="clear" w:color="auto" w:fill="F1E8F8"/>
          </w:tcPr>
          <w:p w14:paraId="109A426F" w14:textId="77777777" w:rsidR="00191B40" w:rsidRPr="00FB357C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 xml:space="preserve">Ocena </w:t>
            </w:r>
            <w:r>
              <w:rPr>
                <w:b/>
                <w:bCs/>
                <w:sz w:val="18"/>
                <w:szCs w:val="18"/>
                <w:lang w:val="pl-PL"/>
              </w:rPr>
              <w:t>celująca</w:t>
            </w:r>
          </w:p>
          <w:p w14:paraId="08F36383" w14:textId="77777777" w:rsidR="00191B40" w:rsidRPr="00F415E9" w:rsidRDefault="00191B40" w:rsidP="00191B40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FB357C">
              <w:rPr>
                <w:b/>
                <w:bCs/>
                <w:sz w:val="18"/>
                <w:szCs w:val="18"/>
                <w:lang w:val="pl-PL"/>
              </w:rPr>
              <w:t>[1 + 2 + 3 + 4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 + 5</w:t>
            </w:r>
            <w:r w:rsidRPr="00FB357C">
              <w:rPr>
                <w:b/>
                <w:bCs/>
                <w:sz w:val="18"/>
                <w:szCs w:val="18"/>
                <w:lang w:val="pl-PL"/>
              </w:rPr>
              <w:t>]</w:t>
            </w:r>
          </w:p>
        </w:tc>
      </w:tr>
      <w:tr w:rsidR="00E53D60" w:rsidRPr="00640FE0" w14:paraId="13E6653F" w14:textId="77777777" w:rsidTr="00191B40"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633F8" w14:textId="77777777" w:rsidR="00E53D60" w:rsidRPr="00D95CD4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14:paraId="11B481B8" w14:textId="00CB4092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pojęcia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elektrolity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i 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nieelektrolity</w:t>
            </w:r>
          </w:p>
          <w:p w14:paraId="54E13467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dysocjacji elektrolitycznej (jonowej) Arrheniusa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w odniesieniu do kwasów, zasad i soli</w:t>
            </w:r>
          </w:p>
          <w:p w14:paraId="5EA434F9" w14:textId="088E85D5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pojęcia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: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stała dysocjacji elektrolitycznej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hydroliza soli</w:t>
            </w:r>
          </w:p>
          <w:p w14:paraId="2BD7F2C7" w14:textId="07F2D19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proste równania dysocjacji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kwasów, zasad i soli oraz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podaje nazwy powstających jonów</w:t>
            </w:r>
          </w:p>
          <w:p w14:paraId="16897697" w14:textId="47EF63A3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pojęcie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stopień dysocjacji elektrolitycznej</w:t>
            </w:r>
          </w:p>
          <w:p w14:paraId="32973E79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>wymienia przykłady elektrolitów mocnych i słabych</w:t>
            </w:r>
          </w:p>
          <w:p w14:paraId="6F446399" w14:textId="59372C7B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wyjaśnia, na czym polega reakcja zobojętniania i pisze odpowiednie równanie reakcji chemicznej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stosując zapis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cząsteczkow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y</w:t>
            </w:r>
          </w:p>
          <w:p w14:paraId="2DADD4E7" w14:textId="64AA800E" w:rsidR="00E53D60" w:rsidRPr="00D95CD4" w:rsidRDefault="00876408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na podstawie 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tabeli rozpuszczalności soli i wodorotlenków w wodzie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>, które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związki chemiczne 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są 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trudno rozpuszczalne</w:t>
            </w:r>
          </w:p>
          <w:p w14:paraId="00CD6030" w14:textId="5B3085C1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proste równania reakcji strącania osadów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stosując zapis cząsteczkowy</w:t>
            </w:r>
          </w:p>
          <w:p w14:paraId="61EFC2BD" w14:textId="12C2612F" w:rsidR="00E53D60" w:rsidRPr="00D95CD4" w:rsidRDefault="006133D6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 xml:space="preserve"> pojęcie </w:t>
            </w:r>
            <w:r w:rsidR="00E53D60" w:rsidRPr="00D95CD4">
              <w:rPr>
                <w:rFonts w:cs="Times New Roman"/>
                <w:i/>
                <w:sz w:val="18"/>
                <w:szCs w:val="18"/>
                <w:lang w:val="pl-PL"/>
              </w:rPr>
              <w:t>odczyn roztworu</w:t>
            </w:r>
          </w:p>
          <w:p w14:paraId="460EBA6E" w14:textId="0AA30870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podstawowe wskaźniki</w:t>
            </w:r>
            <w:r w:rsidR="00876408"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kwasowo-zasadowe i </w:t>
            </w:r>
            <w:r w:rsidR="00A630DB" w:rsidRPr="00D95CD4">
              <w:rPr>
                <w:rFonts w:cs="Times New Roman"/>
                <w:sz w:val="18"/>
                <w:szCs w:val="18"/>
                <w:lang w:val="pl-PL"/>
              </w:rPr>
              <w:t>podaje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ich zastosowania</w:t>
            </w:r>
          </w:p>
          <w:p w14:paraId="3E12F73C" w14:textId="77777777" w:rsidR="00E53D60" w:rsidRPr="00D95CD4" w:rsidRDefault="00E53D60" w:rsidP="006A2142">
            <w:pPr>
              <w:pStyle w:val="TableContents"/>
              <w:numPr>
                <w:ilvl w:val="0"/>
                <w:numId w:val="13"/>
              </w:numPr>
              <w:ind w:left="136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wyjaśnia, co to jest skala </w:t>
            </w:r>
            <w:proofErr w:type="spellStart"/>
            <w:r w:rsidRPr="00D95CD4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i w jaki sposób można z niej korzystać</w:t>
            </w:r>
          </w:p>
          <w:p w14:paraId="1CE6F7D2" w14:textId="3E579183" w:rsidR="00E53D60" w:rsidRPr="00D95CD4" w:rsidRDefault="00E53D60" w:rsidP="002179F3">
            <w:pPr>
              <w:ind w:left="181"/>
              <w:rPr>
                <w:rFonts w:eastAsia="Andale Sans UI"/>
                <w:kern w:val="3"/>
                <w:sz w:val="18"/>
                <w:szCs w:val="18"/>
                <w:lang w:val="pl-PL" w:eastAsia="ja-JP" w:bidi="fa-IR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9A80" w14:textId="77777777" w:rsidR="00E53D60" w:rsidRPr="00D95CD4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376B1B4F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kryterium podziału substancji na elektrolity i nieelektrolity</w:t>
            </w:r>
          </w:p>
          <w:p w14:paraId="23037473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rolę cząsteczek wody jako dipoli w procesie dysocjacji elektrolitycznej</w:t>
            </w:r>
          </w:p>
          <w:p w14:paraId="569735F2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Br</w:t>
            </w:r>
            <w:r w:rsidRPr="00D95CD4">
              <w:rPr>
                <w:sz w:val="18"/>
                <w:szCs w:val="18"/>
                <w:lang w:val="pl-PL"/>
              </w:rPr>
              <w:t>ø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nsteda–Lowry’ego w odniesieniu do kwasów i zasad</w:t>
            </w:r>
          </w:p>
          <w:p w14:paraId="01FD5A69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podaje założenia teorii Lewisa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 odniesieniu do kwasów i zasad </w:t>
            </w:r>
          </w:p>
          <w:p w14:paraId="4BB9EB4F" w14:textId="1E7C78D8" w:rsidR="003A5667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dysocjacji </w:t>
            </w:r>
            <w:r w:rsidR="002179F3" w:rsidRPr="00D95CD4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kwasów, zasad i</w:t>
            </w:r>
            <w:r w:rsidR="00876408" w:rsidRP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soli </w:t>
            </w:r>
          </w:p>
          <w:p w14:paraId="6F822B49" w14:textId="263A03E8" w:rsidR="00E53D60" w:rsidRPr="00D95CD4" w:rsidRDefault="003A5667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pisze równania dysocjacji stopniowej kwasów </w:t>
            </w:r>
          </w:p>
          <w:p w14:paraId="6FC371C0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 kryterium podziału elektrolitów na mocne i słabe</w:t>
            </w:r>
          </w:p>
          <w:p w14:paraId="37EFC89D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porównuje moc elektrolitów na podstawie wartości ich stałych dysocjacji</w:t>
            </w:r>
          </w:p>
          <w:p w14:paraId="1AA6372E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pisze wzory matematyczne na obliczanie stopnia dysocjacji elektrolitycznej i stałej dysocjacji elektrolitycznej</w:t>
            </w:r>
          </w:p>
          <w:p w14:paraId="759F8FBD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wymienia czynniki wpływające na wartość stałej dysocjacji elektrolitycznej i stopnia dysocjacji elektrolitycznej</w:t>
            </w:r>
          </w:p>
          <w:p w14:paraId="055A3010" w14:textId="0EA6EEE2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zobojętniania w </w:t>
            </w:r>
            <w:r w:rsidR="006E35D9" w:rsidRPr="00D95CD4">
              <w:rPr>
                <w:rFonts w:cs="Times New Roman"/>
                <w:sz w:val="18"/>
                <w:szCs w:val="18"/>
                <w:lang w:val="pl-PL"/>
              </w:rPr>
              <w:t xml:space="preserve">formie zapisu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cząsteczkowego, jonowego i</w:t>
            </w:r>
            <w:r w:rsidR="005A1BE9" w:rsidRP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jonowego skróconego</w:t>
            </w:r>
          </w:p>
          <w:p w14:paraId="6FF28697" w14:textId="7F9B88CC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analizuje tabelę rozpuszczalności soli i wodorotlenków w wodzie pod kątem przeprowadzenia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 doświadczenia chemicznego, w którym zajdzie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6A2EA4" w:rsidRPr="00D95CD4">
              <w:rPr>
                <w:rFonts w:cs="Times New Roman"/>
                <w:sz w:val="18"/>
                <w:szCs w:val="18"/>
                <w:lang w:val="pl-PL"/>
              </w:rPr>
              <w:t>reakcj</w:t>
            </w:r>
            <w:r w:rsidR="006A2EA4">
              <w:rPr>
                <w:rFonts w:cs="Times New Roman"/>
                <w:sz w:val="18"/>
                <w:szCs w:val="18"/>
                <w:lang w:val="pl-PL"/>
              </w:rPr>
              <w:t xml:space="preserve">a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strącania osadów</w:t>
            </w:r>
          </w:p>
          <w:p w14:paraId="02A1FABE" w14:textId="77777777" w:rsidR="003A5667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pisze równania reakcji strącania osadów w postaci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>zapisu cząsteczkowego, jonowego</w:t>
            </w:r>
          </w:p>
          <w:p w14:paraId="2E261871" w14:textId="1B1CF1EA" w:rsidR="003A5667" w:rsidRPr="00D95CD4" w:rsidRDefault="003A5667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i jonowego skróconego</w:t>
            </w:r>
          </w:p>
          <w:p w14:paraId="28ED1610" w14:textId="06846AB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>iloczyn jonowy wody</w:t>
            </w:r>
          </w:p>
          <w:p w14:paraId="703EAD0C" w14:textId="111767A1" w:rsidR="00156CE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wyznacza </w:t>
            </w:r>
            <w:r w:rsidR="003A5667" w:rsidRPr="00D95CD4">
              <w:rPr>
                <w:rFonts w:cs="Times New Roman"/>
                <w:sz w:val="18"/>
                <w:szCs w:val="18"/>
                <w:lang w:val="pl-PL"/>
              </w:rPr>
              <w:t xml:space="preserve">wartość </w:t>
            </w:r>
            <w:proofErr w:type="spellStart"/>
            <w:r w:rsidRPr="00D95CD4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roztworów z</w:t>
            </w:r>
            <w:r w:rsidR="004E01B6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>użyciem wskaźników kwasowo-</w:t>
            </w:r>
          </w:p>
          <w:p w14:paraId="2A74327D" w14:textId="42D49400" w:rsidR="00E53D60" w:rsidRPr="00D95CD4" w:rsidRDefault="00156CE0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-</w:t>
            </w:r>
            <w:r w:rsidR="00E53D60" w:rsidRPr="00D95CD4">
              <w:rPr>
                <w:rFonts w:cs="Times New Roman"/>
                <w:sz w:val="18"/>
                <w:szCs w:val="18"/>
                <w:lang w:val="pl-PL"/>
              </w:rPr>
              <w:t>zasadowych oraz określa ich odczyn</w:t>
            </w:r>
          </w:p>
          <w:p w14:paraId="46C1B49C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wyjaśnia, na czym polega reakcja hydrolizy soli</w:t>
            </w:r>
          </w:p>
          <w:p w14:paraId="473614ED" w14:textId="6CC5FF26" w:rsidR="00876408" w:rsidRPr="00D95CD4" w:rsidRDefault="00876408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 w:rsidR="000E68FB" w:rsidRPr="00D95CD4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 na czym polegają właściwości sorpcyjne gleby</w:t>
            </w:r>
          </w:p>
          <w:p w14:paraId="33D739A7" w14:textId="1B7088A0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sz w:val="18"/>
                <w:szCs w:val="18"/>
                <w:lang w:val="pl-PL"/>
              </w:rPr>
              <w:t xml:space="preserve">wyjaśnia korzyści i zagrożenia wynikające ze stosowania środków </w:t>
            </w:r>
            <w:r w:rsidRPr="00D95CD4">
              <w:rPr>
                <w:rFonts w:cs="Times New Roman"/>
                <w:sz w:val="18"/>
                <w:szCs w:val="18"/>
                <w:lang w:val="pl-PL"/>
              </w:rPr>
              <w:lastRenderedPageBreak/>
              <w:t>ochrony roślin</w:t>
            </w:r>
          </w:p>
          <w:p w14:paraId="62CB7B0E" w14:textId="77777777" w:rsidR="00E53D60" w:rsidRPr="00D95CD4" w:rsidRDefault="00E53D60" w:rsidP="006A2142">
            <w:pPr>
              <w:pStyle w:val="TableContents"/>
              <w:numPr>
                <w:ilvl w:val="0"/>
                <w:numId w:val="14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D95CD4">
              <w:rPr>
                <w:sz w:val="18"/>
                <w:szCs w:val="18"/>
                <w:lang w:val="pl-PL"/>
              </w:rPr>
              <w:t xml:space="preserve">wyjaśnia pojęcie </w:t>
            </w:r>
            <w:r w:rsidRPr="00D95CD4">
              <w:rPr>
                <w:i/>
                <w:sz w:val="18"/>
                <w:szCs w:val="18"/>
                <w:lang w:val="pl-PL"/>
              </w:rPr>
              <w:t>iloczyn rozpuszczalności substancji</w:t>
            </w:r>
          </w:p>
          <w:p w14:paraId="43744ED3" w14:textId="31371091" w:rsidR="00DB2BE0" w:rsidRPr="00D95CD4" w:rsidRDefault="00DB2BE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odczynu gleby </w:t>
            </w: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4663DD0B" w14:textId="7278BD82" w:rsidR="00DB2BE0" w:rsidRPr="00F430BD" w:rsidRDefault="00DB2BE0" w:rsidP="006A2142">
            <w:pPr>
              <w:pStyle w:val="TableContents"/>
              <w:numPr>
                <w:ilvl w:val="0"/>
                <w:numId w:val="24"/>
              </w:numPr>
              <w:ind w:left="221" w:hanging="181"/>
              <w:textAlignment w:val="auto"/>
              <w:rPr>
                <w:rFonts w:cs="Times New Roman"/>
                <w:iCs/>
                <w:sz w:val="18"/>
                <w:szCs w:val="18"/>
                <w:lang w:val="pl-PL"/>
              </w:rPr>
            </w:pPr>
            <w:r w:rsidRPr="00D95CD4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D95CD4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właściwości sorpcyjnych gleby 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i formułuje wniosek</w:t>
            </w:r>
          </w:p>
          <w:p w14:paraId="272D0384" w14:textId="2D2B6500" w:rsidR="00B702C2" w:rsidRPr="00F430BD" w:rsidRDefault="00B702C2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>pisze równania reakcji hydrolizy wodnych roztworów soli prostych, w postaci zapisu jonowego oraz określa rodzaj reakcji hydrolizy</w:t>
            </w:r>
          </w:p>
          <w:p w14:paraId="5E7696EB" w14:textId="77777777" w:rsidR="00DB2BE0" w:rsidRPr="00D95CD4" w:rsidRDefault="00DB2BE0" w:rsidP="00F430BD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3E68A" w14:textId="77777777" w:rsidR="00E53D60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2E81D779" w14:textId="77777777" w:rsidR="003A5667" w:rsidRPr="003A5667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przewodzenia prądu elektrycznego </w:t>
            </w:r>
          </w:p>
          <w:p w14:paraId="16E01F91" w14:textId="1187C51E" w:rsidR="00E53D60" w:rsidRDefault="00E53D60" w:rsidP="003A5667">
            <w:pPr>
              <w:pStyle w:val="TableContents"/>
              <w:ind w:left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i/>
                <w:sz w:val="18"/>
                <w:szCs w:val="18"/>
                <w:lang w:val="pl-PL"/>
              </w:rPr>
              <w:t>i zmiany barwy wskaźników kwasowo-zasadowych w wodnych roztworach różnych związków chemicznych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oraz dokonuje podziału substancji na elektrolity</w:t>
            </w:r>
            <w:r w:rsidR="00B5672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>
              <w:rPr>
                <w:rFonts w:cs="Times New Roman"/>
                <w:sz w:val="18"/>
                <w:szCs w:val="18"/>
                <w:lang w:val="pl-PL"/>
              </w:rPr>
              <w:t>nieelektrolity</w:t>
            </w:r>
          </w:p>
          <w:p w14:paraId="2F27B294" w14:textId="635B25C8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wyjaśnia założenia teorii Br</w:t>
            </w:r>
            <w:r>
              <w:rPr>
                <w:sz w:val="18"/>
                <w:szCs w:val="18"/>
                <w:lang w:val="pl-PL"/>
              </w:rPr>
              <w:t>ø</w:t>
            </w:r>
            <w:r>
              <w:rPr>
                <w:rFonts w:cs="Times New Roman"/>
                <w:sz w:val="18"/>
                <w:szCs w:val="18"/>
                <w:lang w:val="pl-PL"/>
              </w:rPr>
              <w:t>nsteda–Lowry’ego w odniesieniu do kwasów i zasad oraz wymienia przykłady kwasów i zasad według znanych teorii</w:t>
            </w:r>
          </w:p>
          <w:p w14:paraId="481B4B6B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z zastosowaniem pojęcia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stopień dysocjacji</w:t>
            </w:r>
          </w:p>
          <w:p w14:paraId="76529C8C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porównuje przewodnictwo elektryczne roztworów różnych kwasów o takich samych stężeniach i interpretuje wyniki doświadczeń chemicznych</w:t>
            </w:r>
          </w:p>
          <w:p w14:paraId="5A4C9155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projektuje i przeprowadza doświadczenie chemiczne mające na celu zbadanie przewodnictwa roztworów kwasu octowego o różnych stężeniach oraz interpretuje wyniki doświadczenia chemicznego</w:t>
            </w:r>
          </w:p>
          <w:p w14:paraId="2540709B" w14:textId="77777777" w:rsidR="00F83E33" w:rsidRDefault="00F83E33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83E33">
              <w:rPr>
                <w:rFonts w:cs="Times New Roman"/>
                <w:i/>
                <w:iCs/>
                <w:sz w:val="18"/>
                <w:szCs w:val="18"/>
                <w:lang w:val="pl-PL"/>
              </w:rPr>
              <w:t>Reakcje zobojętniania zasad kwasami</w:t>
            </w:r>
          </w:p>
          <w:p w14:paraId="3E586623" w14:textId="73997FE8" w:rsidR="00F83E33" w:rsidRPr="00B56729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B56729">
              <w:rPr>
                <w:rFonts w:cs="Times New Roman"/>
                <w:sz w:val="18"/>
                <w:szCs w:val="18"/>
                <w:lang w:val="pl-PL"/>
              </w:rPr>
              <w:t xml:space="preserve">pisze równania reakcji zobojętniania </w:t>
            </w:r>
            <w:r w:rsidR="00F83E33" w:rsidRPr="00B56729">
              <w:rPr>
                <w:rFonts w:cs="Times New Roman"/>
                <w:sz w:val="18"/>
                <w:szCs w:val="18"/>
                <w:lang w:val="pl-PL"/>
              </w:rPr>
              <w:t>postaci zapisu cząsteczkowego, jonowego i</w:t>
            </w:r>
            <w:r w:rsidR="005A1BE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F83E33" w:rsidRPr="00B56729">
              <w:rPr>
                <w:rFonts w:cs="Times New Roman"/>
                <w:sz w:val="18"/>
                <w:szCs w:val="18"/>
                <w:lang w:val="pl-PL"/>
              </w:rPr>
              <w:t>jonowego skróconego</w:t>
            </w:r>
          </w:p>
          <w:p w14:paraId="20348E01" w14:textId="72B12041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Otrzymywanie osadów trudno rozpuszczalnych wodorotlenków</w:t>
            </w:r>
            <w:r w:rsidR="00D95CD4">
              <w:rPr>
                <w:rFonts w:cs="Times New Roman"/>
                <w:i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</w:t>
            </w:r>
            <w:r w:rsidR="00D95CD4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formułuje wniosek</w:t>
            </w:r>
          </w:p>
          <w:p w14:paraId="1B3879F5" w14:textId="0A467593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i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Strącanie osadu trudno rozpuszczalnej soli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  <w:p w14:paraId="60AB6B51" w14:textId="77777777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bada odczyn wodnych roztworów soli i interpretuje wyniki doświadczeń chemicznych</w:t>
            </w:r>
          </w:p>
          <w:p w14:paraId="2B40EEEC" w14:textId="50C3B758" w:rsidR="00E53D60" w:rsidRDefault="00876408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>
              <w:rPr>
                <w:rFonts w:cs="Times New Roman"/>
                <w:sz w:val="18"/>
                <w:szCs w:val="18"/>
                <w:lang w:val="pl-PL"/>
              </w:rPr>
              <w:t xml:space="preserve"> na podstawie wzorów soli, które z nich ulegają reakcji hydrolizy, oraz określa rodzaj </w:t>
            </w:r>
            <w:r w:rsidR="00B56729">
              <w:rPr>
                <w:rFonts w:cs="Times New Roman"/>
                <w:sz w:val="18"/>
                <w:szCs w:val="18"/>
                <w:lang w:val="pl-PL"/>
              </w:rPr>
              <w:t xml:space="preserve">zachodzącej </w:t>
            </w:r>
            <w:r w:rsidR="00E53D60">
              <w:rPr>
                <w:rFonts w:cs="Times New Roman"/>
                <w:sz w:val="18"/>
                <w:szCs w:val="18"/>
                <w:lang w:val="pl-PL"/>
              </w:rPr>
              <w:t>reakcji hydrolizy</w:t>
            </w:r>
          </w:p>
          <w:p w14:paraId="751AAE2B" w14:textId="51CDF782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 xml:space="preserve">pisze równania reakcji hydrolizy </w:t>
            </w:r>
            <w:r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soli w postaci </w:t>
            </w:r>
            <w:r w:rsidR="00F83E33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>
              <w:rPr>
                <w:rFonts w:cs="Times New Roman"/>
                <w:sz w:val="18"/>
                <w:szCs w:val="18"/>
                <w:lang w:val="pl-PL"/>
              </w:rPr>
              <w:t>jonowe</w:t>
            </w:r>
            <w:r w:rsidR="00F83E33">
              <w:rPr>
                <w:rFonts w:cs="Times New Roman"/>
                <w:sz w:val="18"/>
                <w:szCs w:val="18"/>
                <w:lang w:val="pl-PL"/>
              </w:rPr>
              <w:t>go</w:t>
            </w:r>
          </w:p>
          <w:p w14:paraId="1B98B10B" w14:textId="642B7026" w:rsidR="00E53D60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podaje treść prawa rozcieńczeń Ostwalda i przedstawia jego zapis w</w:t>
            </w:r>
            <w:r w:rsidR="00876408">
              <w:rPr>
                <w:sz w:val="18"/>
                <w:szCs w:val="18"/>
                <w:lang w:val="pl-PL"/>
              </w:rPr>
              <w:t> </w:t>
            </w:r>
            <w:r>
              <w:rPr>
                <w:sz w:val="18"/>
                <w:szCs w:val="18"/>
                <w:lang w:val="pl-PL"/>
              </w:rPr>
              <w:t>sposób matematyczny</w:t>
            </w:r>
          </w:p>
          <w:p w14:paraId="4BCCAB91" w14:textId="77777777" w:rsidR="00E53D60" w:rsidRPr="00F430BD" w:rsidRDefault="00E53D60" w:rsidP="006A2142">
            <w:pPr>
              <w:pStyle w:val="TableContents"/>
              <w:numPr>
                <w:ilvl w:val="0"/>
                <w:numId w:val="15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określa zależność między wartością iloczynu rozpuszczalności a rozpuszczalnością soli w danej </w:t>
            </w:r>
            <w:r w:rsidRPr="00F430BD">
              <w:rPr>
                <w:sz w:val="18"/>
                <w:szCs w:val="18"/>
                <w:lang w:val="pl-PL"/>
              </w:rPr>
              <w:t>temperaturze</w:t>
            </w:r>
          </w:p>
          <w:p w14:paraId="130719E6" w14:textId="64D0433C" w:rsidR="00E53D60" w:rsidRPr="00F430BD" w:rsidRDefault="00E53D60" w:rsidP="006A2142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sz w:val="18"/>
                <w:szCs w:val="18"/>
                <w:lang w:val="pl-PL"/>
              </w:rPr>
              <w:t>wyjaśnia, na czym polega efekt wspólnego jonu</w:t>
            </w:r>
            <w:r w:rsidR="00AC56E1" w:rsidRPr="00F430BD">
              <w:rPr>
                <w:sz w:val="18"/>
                <w:szCs w:val="18"/>
                <w:lang w:val="pl-PL"/>
              </w:rPr>
              <w:t xml:space="preserve"> </w:t>
            </w:r>
          </w:p>
          <w:p w14:paraId="19EAAEAD" w14:textId="1ECC59A4" w:rsidR="00AC56E1" w:rsidRPr="00F430BD" w:rsidRDefault="00AC56E1" w:rsidP="006A2142">
            <w:pPr>
              <w:pStyle w:val="TableContents"/>
              <w:numPr>
                <w:ilvl w:val="0"/>
                <w:numId w:val="6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30BD">
              <w:rPr>
                <w:sz w:val="18"/>
                <w:szCs w:val="18"/>
                <w:lang w:val="pl-PL"/>
              </w:rPr>
              <w:t xml:space="preserve">wykazuje jak efekt wspólnego jonu wpływa na wartość </w:t>
            </w:r>
            <w:proofErr w:type="spellStart"/>
            <w:r w:rsidRPr="00F430BD">
              <w:rPr>
                <w:sz w:val="18"/>
                <w:szCs w:val="18"/>
                <w:lang w:val="pl-PL"/>
              </w:rPr>
              <w:t>pH</w:t>
            </w:r>
            <w:proofErr w:type="spellEnd"/>
            <w:r w:rsidRPr="00F430BD">
              <w:rPr>
                <w:sz w:val="18"/>
                <w:szCs w:val="18"/>
                <w:lang w:val="pl-PL"/>
              </w:rPr>
              <w:t>, stałą oraz stopień dysocjacji</w:t>
            </w:r>
          </w:p>
          <w:p w14:paraId="72DF16B8" w14:textId="64261056" w:rsidR="00B702C2" w:rsidRPr="00F430BD" w:rsidRDefault="00DB2BE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projektuje doświadczenie chemiczne</w:t>
            </w:r>
            <w:r w:rsidRPr="00F430BD">
              <w:rPr>
                <w:rFonts w:cs="Times New Roman"/>
                <w:i/>
                <w:sz w:val="18"/>
                <w:szCs w:val="18"/>
                <w:lang w:val="pl-PL"/>
              </w:rPr>
              <w:t xml:space="preserve"> Badanie odczynu wodnych roztworów sol</w:t>
            </w:r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 xml:space="preserve">i  formułuje </w:t>
            </w:r>
            <w:proofErr w:type="spellStart"/>
            <w:r w:rsidRPr="00F430BD">
              <w:rPr>
                <w:rFonts w:cs="Times New Roman"/>
                <w:iCs/>
                <w:sz w:val="18"/>
                <w:szCs w:val="18"/>
                <w:lang w:val="pl-PL"/>
              </w:rPr>
              <w:t>wniosek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>pisze</w:t>
            </w:r>
            <w:proofErr w:type="spellEnd"/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 xml:space="preserve"> równania reakcji hydrolizy wodnych roztworów wodorosoli, w postaci zapisu jonowego oraz określa rodzaj reakcji hydrolizy</w:t>
            </w:r>
          </w:p>
          <w:p w14:paraId="0618D636" w14:textId="05DEB8D7" w:rsidR="00B702C2" w:rsidRPr="00FD7E16" w:rsidRDefault="00B702C2" w:rsidP="0099795A">
            <w:pPr>
              <w:pStyle w:val="TableContents"/>
              <w:rPr>
                <w:rFonts w:cs="Times New Roman"/>
                <w:i/>
                <w:sz w:val="18"/>
                <w:szCs w:val="18"/>
                <w:lang w:val="pl-PL"/>
              </w:rPr>
            </w:pPr>
          </w:p>
        </w:tc>
        <w:tc>
          <w:tcPr>
            <w:tcW w:w="292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B51C0" w14:textId="77777777" w:rsidR="00E53D60" w:rsidRPr="00206848" w:rsidRDefault="00E53D60" w:rsidP="00E53D60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14:paraId="7FBC1B92" w14:textId="45CCC227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porównuje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na dowolnych przykładach kwasów i zasad różnice w interpretacji 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przebiegu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dysocjacji elektrolitycznej według teorii Arrheniusa, Brønsteda–Lowry’ego i Lewisa </w:t>
            </w:r>
          </w:p>
          <w:p w14:paraId="350C64F1" w14:textId="25B2501A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przebieg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proces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>u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dysocjacji 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>elektrolitycznej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z uwzględnieniem roli wody</w:t>
            </w:r>
          </w:p>
          <w:p w14:paraId="378932D0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przyczynę kwasowego odczynu roztworów kwasów oraz zasadowego odczynu roztworów wodorotlenków; pisze odpowiednie równania reakcji chemicznych</w:t>
            </w:r>
          </w:p>
          <w:p w14:paraId="256F376C" w14:textId="501A6F2B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pisze równania dysocjacji 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>elektrolityczne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j, używając wzorów ogólnych kwasów, zasad i soli</w:t>
            </w:r>
          </w:p>
          <w:p w14:paraId="36ADE641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analizuje zależność stopnia dysocjacji od rodzaju elektrolitu i stężenia roztworu</w:t>
            </w:r>
          </w:p>
          <w:p w14:paraId="4867120C" w14:textId="77777777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wykonuje obliczenia chemiczne, korzystając z definicji stopnia dysocjacji</w:t>
            </w:r>
          </w:p>
          <w:p w14:paraId="352C264F" w14:textId="1C5F6AC0" w:rsidR="00E53D60" w:rsidRPr="00206848" w:rsidRDefault="00A630DB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istotę reakcji zobojętniania</w:t>
            </w:r>
            <w:r w:rsidR="00CC5C9F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i</w:t>
            </w:r>
            <w:r w:rsidR="006E35D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strącania osadów oraz podaje zastosowania tych reakcji chemicznych</w:t>
            </w:r>
          </w:p>
          <w:p w14:paraId="79C67744" w14:textId="7C72FAC1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wyjaśnia zależność między</w:t>
            </w:r>
            <w:r w:rsidR="00F83E33" w:rsidRPr="00206848">
              <w:rPr>
                <w:rFonts w:cs="Times New Roman"/>
                <w:sz w:val="18"/>
                <w:szCs w:val="18"/>
                <w:lang w:val="pl-PL"/>
              </w:rPr>
              <w:t xml:space="preserve"> wartością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a iloczynem jonowym wody</w:t>
            </w:r>
          </w:p>
          <w:p w14:paraId="4DDA7259" w14:textId="3AC653D5" w:rsidR="00E53D60" w:rsidRPr="00F430BD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posługuje się pojęciem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 wartość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06848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w 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odniesieniu do odczynu roztworu i stężenia jonów</w:t>
            </w:r>
            <w:r w:rsidR="00CC5C9F"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H</w:t>
            </w:r>
            <w:r w:rsidR="007A6952" w:rsidRPr="00F430BD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O</w:t>
            </w:r>
            <w:r w:rsidR="007A6952"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(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H</w:t>
            </w:r>
            <w:r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 xml:space="preserve">)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i OH</w:t>
            </w:r>
            <w:r w:rsidR="00CC5C9F" w:rsidRPr="00F430BD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–</w:t>
            </w:r>
          </w:p>
          <w:p w14:paraId="5061A9E8" w14:textId="77CD194F" w:rsidR="00E53D60" w:rsidRPr="00F430BD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pisze równania reakcji hydrolizy </w:t>
            </w:r>
            <w:r w:rsidR="00B702C2" w:rsidRPr="00F430BD">
              <w:rPr>
                <w:rFonts w:cs="Times New Roman"/>
                <w:sz w:val="18"/>
                <w:szCs w:val="18"/>
                <w:lang w:val="pl-PL"/>
              </w:rPr>
              <w:t>kationów z uwzględnieniem powstawania związków kompleksowych</w:t>
            </w:r>
            <w:r w:rsidR="0089109F"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w postaci 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>jonowe</w:t>
            </w:r>
            <w:r w:rsidR="007A6952" w:rsidRPr="00F430BD">
              <w:rPr>
                <w:rFonts w:cs="Times New Roman"/>
                <w:sz w:val="18"/>
                <w:szCs w:val="18"/>
                <w:lang w:val="pl-PL"/>
              </w:rPr>
              <w:t>go</w:t>
            </w:r>
            <w:r w:rsidRPr="00F430BD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</w:p>
          <w:p w14:paraId="4DC0007F" w14:textId="2C59AEAC" w:rsidR="00E53D60" w:rsidRPr="00206848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Badanie odczynu wodnych roztworów soli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; pisze równania reakcji hydrolizy w postaci 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zapisu 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cząsteczkowe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>go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 w:rsidR="00F61033" w:rsidRPr="00206848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206848">
              <w:rPr>
                <w:rFonts w:cs="Times New Roman"/>
                <w:sz w:val="18"/>
                <w:szCs w:val="18"/>
                <w:lang w:val="pl-PL"/>
              </w:rPr>
              <w:t>jonowej oraz określa rodzaj reakcji hydrolizy</w:t>
            </w:r>
          </w:p>
          <w:p w14:paraId="59DFF275" w14:textId="7B31B912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odczyn </w:t>
            </w:r>
            <w:r w:rsidR="007A6952" w:rsidRPr="00206848">
              <w:rPr>
                <w:rFonts w:cs="Times New Roman"/>
                <w:sz w:val="18"/>
                <w:szCs w:val="18"/>
                <w:lang w:val="pl-PL"/>
              </w:rPr>
              <w:t xml:space="preserve">wodnego 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>roztworu po reakcji chemicznej substancji zmieszanych w ilościach stechiometrycznych i niestechiometrycznych</w:t>
            </w:r>
          </w:p>
          <w:p w14:paraId="7F656909" w14:textId="2534DCCE" w:rsidR="00E53D60" w:rsidRPr="00CC5C9F" w:rsidRDefault="00E53D60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CC5C9F">
              <w:rPr>
                <w:rFonts w:cs="Times New Roman"/>
                <w:sz w:val="18"/>
                <w:szCs w:val="18"/>
                <w:lang w:val="pl-PL"/>
              </w:rPr>
              <w:t>oblicza stałą i stopień dysocjacji elektrolitycznej elektrolitu o znanym stężeniu</w:t>
            </w:r>
            <w:r w:rsidR="00CC5C9F" w:rsidRPr="00CC5C9F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CC5C9F">
              <w:rPr>
                <w:rFonts w:cs="Times New Roman"/>
                <w:sz w:val="18"/>
                <w:szCs w:val="18"/>
                <w:lang w:val="pl-PL"/>
              </w:rPr>
              <w:t>z</w:t>
            </w:r>
            <w:r w:rsidR="005A1BE9"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CC5C9F">
              <w:rPr>
                <w:rFonts w:cs="Times New Roman"/>
                <w:sz w:val="18"/>
                <w:szCs w:val="18"/>
                <w:lang w:val="pl-PL"/>
              </w:rPr>
              <w:t>wykorzystaniem prawa rozcieńczeń Ostwalda</w:t>
            </w:r>
          </w:p>
          <w:p w14:paraId="4EBAE22A" w14:textId="5687CE6F" w:rsidR="00E53D60" w:rsidRPr="00206848" w:rsidRDefault="00F61033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lastRenderedPageBreak/>
              <w:t>porównuje</w:t>
            </w:r>
            <w:r w:rsidR="006E604F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E53D60" w:rsidRPr="00206848">
              <w:rPr>
                <w:rFonts w:cs="Times New Roman"/>
                <w:sz w:val="18"/>
                <w:szCs w:val="18"/>
                <w:lang w:val="pl-PL"/>
              </w:rPr>
              <w:t xml:space="preserve"> która z trudno rozpuszczalnych soli o znanych iloczynach rozpuszczalności w danej temperaturze strąci się łatwiej, a która trudniej</w:t>
            </w:r>
          </w:p>
          <w:p w14:paraId="507C0598" w14:textId="41D68459" w:rsidR="00E53D60" w:rsidRPr="00206848" w:rsidRDefault="00E53D60" w:rsidP="006A2142">
            <w:pPr>
              <w:pStyle w:val="TableContents"/>
              <w:numPr>
                <w:ilvl w:val="0"/>
                <w:numId w:val="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206848">
              <w:rPr>
                <w:rFonts w:cs="Times New Roman"/>
                <w:i/>
                <w:sz w:val="18"/>
                <w:szCs w:val="18"/>
                <w:lang w:val="pl-PL"/>
              </w:rPr>
              <w:t>Miareczkowanie zasady kwasem w obecności wskaźnika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="00D95CD4" w:rsidRPr="00206848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="00D95CD4" w:rsidRPr="00206848">
              <w:rPr>
                <w:rFonts w:cs="Times New Roman"/>
                <w:sz w:val="18"/>
                <w:szCs w:val="18"/>
                <w:lang w:val="pl-PL"/>
              </w:rPr>
              <w:t>pisze odpowiednie równanie reakcji chemicznej i formułuje wniosek</w:t>
            </w:r>
          </w:p>
        </w:tc>
        <w:tc>
          <w:tcPr>
            <w:tcW w:w="2923" w:type="dxa"/>
          </w:tcPr>
          <w:p w14:paraId="33AA8AA1" w14:textId="77777777" w:rsidR="00E53D60" w:rsidRDefault="00E53D60" w:rsidP="00E53D60">
            <w:pPr>
              <w:pStyle w:val="TableContents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lastRenderedPageBreak/>
              <w:t>Uczeń:</w:t>
            </w:r>
          </w:p>
          <w:p w14:paraId="40611671" w14:textId="04323484" w:rsidR="00B702C2" w:rsidRDefault="00E53D60" w:rsidP="006A2142">
            <w:pPr>
              <w:pStyle w:val="TableContents"/>
              <w:numPr>
                <w:ilvl w:val="0"/>
                <w:numId w:val="17"/>
              </w:numPr>
              <w:ind w:left="181" w:hanging="181"/>
              <w:textAlignment w:val="auto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projektuje i przeprowadza doświadczenie z wykorzystaniem miareczkowania</w:t>
            </w:r>
          </w:p>
          <w:p w14:paraId="3FC2A926" w14:textId="2E69F25D" w:rsidR="008D28E5" w:rsidRPr="00F430BD" w:rsidRDefault="008D28E5" w:rsidP="006A2142">
            <w:pPr>
              <w:pStyle w:val="TableContents"/>
              <w:numPr>
                <w:ilvl w:val="0"/>
                <w:numId w:val="16"/>
              </w:numPr>
              <w:ind w:left="181" w:hanging="181"/>
              <w:textAlignment w:val="auto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206848">
              <w:rPr>
                <w:rFonts w:cs="Times New Roman"/>
                <w:sz w:val="18"/>
                <w:szCs w:val="18"/>
                <w:lang w:val="pl-PL"/>
              </w:rPr>
              <w:t>stosuje prawo rozcieńczeń Ostwalda do rozwiązywania zadań o znacznym stopniu trudności</w:t>
            </w:r>
          </w:p>
          <w:p w14:paraId="59796392" w14:textId="77777777" w:rsidR="00E53D60" w:rsidRDefault="00E53D60" w:rsidP="00E53D6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  <w:p w14:paraId="5E9EF9EA" w14:textId="77777777" w:rsidR="008D28E5" w:rsidRPr="00FD7E16" w:rsidRDefault="008D28E5" w:rsidP="00E53D60">
            <w:pPr>
              <w:pStyle w:val="TableContents"/>
              <w:ind w:left="181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14:paraId="634359A0" w14:textId="77777777" w:rsidR="009C7D1A" w:rsidRDefault="009C7D1A" w:rsidP="009C7D1A">
      <w:pPr>
        <w:pStyle w:val="Standard"/>
        <w:outlineLvl w:val="0"/>
        <w:rPr>
          <w:b/>
          <w:bCs/>
          <w:sz w:val="12"/>
          <w:szCs w:val="12"/>
          <w:lang w:val="pl-PL"/>
        </w:rPr>
      </w:pPr>
    </w:p>
    <w:p w14:paraId="29D24AC2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14:paraId="038AC315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>1) posiadającego orzeczenie o potrzebie kształcenia specjalnego – na podstawie tego orzeczenia oraz ustaleń zawartych w Indywidualnym Programie Edukacyjno-Terapeutycznym,</w:t>
      </w:r>
    </w:p>
    <w:p w14:paraId="7D6A9E7E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>2) posiadającego orzeczenie o potrzebie indywidualnego nauczania – na podstawie tego orzeczenia,</w:t>
      </w:r>
    </w:p>
    <w:p w14:paraId="7E4F4BDE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31E8CD8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60E046D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>5) posiadającego opinię lekarza o ograniczonych możliwościach wykonywania przez ucznia określonych ćwiczeń fizycznych na zajęciach wychowania fizycznego – na podstawie tej opinii.</w:t>
      </w:r>
    </w:p>
    <w:p w14:paraId="62CC87C9" w14:textId="77777777" w:rsidR="009C7D1A" w:rsidRPr="00C544B4" w:rsidRDefault="009C7D1A" w:rsidP="009C7D1A">
      <w:pPr>
        <w:pStyle w:val="NormalnyWeb"/>
        <w:rPr>
          <w:sz w:val="20"/>
          <w:szCs w:val="20"/>
        </w:rPr>
      </w:pPr>
      <w:r w:rsidRPr="00C544B4">
        <w:rPr>
          <w:sz w:val="20"/>
          <w:szCs w:val="20"/>
        </w:rPr>
        <w:t>Szczegółowe opisy dostosowań są ujęte w dokumentacji pomocy pedagogiczno- psychologicznej.</w:t>
      </w:r>
    </w:p>
    <w:p w14:paraId="5B822114" w14:textId="77777777" w:rsidR="009C7D1A" w:rsidRDefault="009C7D1A" w:rsidP="009C7D1A">
      <w:pPr>
        <w:pStyle w:val="Standard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Wymagania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edukacyjne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opracowała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dr</w:t>
      </w:r>
      <w:proofErr w:type="spellEnd"/>
      <w:r w:rsidRPr="00C544B4">
        <w:rPr>
          <w:sz w:val="20"/>
          <w:szCs w:val="20"/>
        </w:rPr>
        <w:t xml:space="preserve"> Anna Waksmundzka-Góra</w:t>
      </w:r>
    </w:p>
    <w:p w14:paraId="27247790" w14:textId="77777777" w:rsidR="00C544B4" w:rsidRPr="00C544B4" w:rsidRDefault="00C544B4" w:rsidP="009C7D1A">
      <w:pPr>
        <w:pStyle w:val="Standard"/>
        <w:rPr>
          <w:sz w:val="20"/>
          <w:szCs w:val="20"/>
        </w:rPr>
      </w:pPr>
    </w:p>
    <w:p w14:paraId="2A3BEE29" w14:textId="77777777" w:rsidR="009C7D1A" w:rsidRPr="00C544B4" w:rsidRDefault="009C7D1A" w:rsidP="009C7D1A">
      <w:pPr>
        <w:rPr>
          <w:b/>
          <w:sz w:val="20"/>
          <w:szCs w:val="20"/>
        </w:rPr>
      </w:pPr>
    </w:p>
    <w:p w14:paraId="582C51F7" w14:textId="77777777" w:rsidR="009C7D1A" w:rsidRPr="00C544B4" w:rsidRDefault="009C7D1A" w:rsidP="009C7D1A">
      <w:pPr>
        <w:pStyle w:val="Akapitzlist"/>
        <w:numPr>
          <w:ilvl w:val="0"/>
          <w:numId w:val="32"/>
        </w:numPr>
        <w:suppressAutoHyphens w:val="0"/>
        <w:autoSpaceDE w:val="0"/>
        <w:textAlignment w:val="auto"/>
        <w:rPr>
          <w:b/>
          <w:sz w:val="20"/>
          <w:szCs w:val="20"/>
        </w:rPr>
      </w:pPr>
      <w:proofErr w:type="spellStart"/>
      <w:r w:rsidRPr="00C544B4">
        <w:rPr>
          <w:b/>
          <w:sz w:val="20"/>
          <w:szCs w:val="20"/>
        </w:rPr>
        <w:lastRenderedPageBreak/>
        <w:t>Sposoby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sprawdzania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osiągnięć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edukacyjnych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uczniów</w:t>
      </w:r>
      <w:proofErr w:type="spellEnd"/>
    </w:p>
    <w:p w14:paraId="37515DFA" w14:textId="77777777" w:rsidR="009C7D1A" w:rsidRPr="00C544B4" w:rsidRDefault="009C7D1A" w:rsidP="009C7D1A">
      <w:pPr>
        <w:pStyle w:val="Bezodstpw"/>
        <w:ind w:left="720"/>
        <w:jc w:val="both"/>
        <w:rPr>
          <w:rFonts w:ascii="Times New Roman" w:hAnsi="Times New Roman"/>
          <w:sz w:val="20"/>
          <w:szCs w:val="20"/>
        </w:rPr>
      </w:pPr>
    </w:p>
    <w:p w14:paraId="478F1337" w14:textId="77777777" w:rsidR="009C7D1A" w:rsidRPr="00C544B4" w:rsidRDefault="009C7D1A" w:rsidP="009C7D1A">
      <w:pPr>
        <w:pStyle w:val="Akapitzlist"/>
        <w:numPr>
          <w:ilvl w:val="0"/>
          <w:numId w:val="36"/>
        </w:numPr>
        <w:suppressAutoHyphens w:val="0"/>
        <w:autoSpaceDE w:val="0"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wypowiedź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ustna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będąca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odpowiedzią</w:t>
      </w:r>
      <w:proofErr w:type="spellEnd"/>
      <w:r w:rsidRPr="00C544B4">
        <w:rPr>
          <w:sz w:val="20"/>
          <w:szCs w:val="20"/>
        </w:rPr>
        <w:t xml:space="preserve"> na </w:t>
      </w:r>
      <w:proofErr w:type="spellStart"/>
      <w:r w:rsidRPr="00C544B4">
        <w:rPr>
          <w:sz w:val="20"/>
          <w:szCs w:val="20"/>
        </w:rPr>
        <w:t>pytania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nauczyciela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prezentacja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rozwiązania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zadania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lub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wykonanie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innego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polecenia</w:t>
      </w:r>
      <w:proofErr w:type="spellEnd"/>
      <w:r w:rsidRPr="00C544B4">
        <w:rPr>
          <w:sz w:val="20"/>
          <w:szCs w:val="20"/>
        </w:rPr>
        <w:t xml:space="preserve">,( 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2)</w:t>
      </w:r>
    </w:p>
    <w:p w14:paraId="56E10530" w14:textId="77777777" w:rsidR="009C7D1A" w:rsidRPr="00C544B4" w:rsidRDefault="009C7D1A" w:rsidP="009C7D1A">
      <w:pPr>
        <w:pStyle w:val="Akapitzlist"/>
        <w:widowControl/>
        <w:numPr>
          <w:ilvl w:val="0"/>
          <w:numId w:val="33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z w:val="20"/>
          <w:szCs w:val="20"/>
          <w:shd w:val="clear" w:color="auto" w:fill="FFFFFF"/>
        </w:rPr>
      </w:pP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niezapowiedziane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krótkie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formy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ustne</w:t>
      </w:r>
      <w:proofErr w:type="spellEnd"/>
    </w:p>
    <w:p w14:paraId="1190E4F9" w14:textId="77777777" w:rsidR="009C7D1A" w:rsidRPr="00C544B4" w:rsidRDefault="009C7D1A" w:rsidP="009C7D1A">
      <w:pPr>
        <w:pStyle w:val="Akapitzlist"/>
        <w:widowControl/>
        <w:numPr>
          <w:ilvl w:val="0"/>
          <w:numId w:val="33"/>
        </w:numPr>
        <w:suppressAutoHyphens w:val="0"/>
        <w:autoSpaceDE w:val="0"/>
        <w:adjustRightInd w:val="0"/>
        <w:contextualSpacing/>
        <w:jc w:val="both"/>
        <w:textAlignment w:val="auto"/>
        <w:rPr>
          <w:color w:val="000000"/>
          <w:sz w:val="20"/>
          <w:szCs w:val="20"/>
          <w:shd w:val="clear" w:color="auto" w:fill="FFFFFF"/>
        </w:rPr>
      </w:pP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obejmują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materiał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z 3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ostatnich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lekcji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> </w:t>
      </w:r>
    </w:p>
    <w:p w14:paraId="7EACD276" w14:textId="77777777" w:rsidR="009C7D1A" w:rsidRPr="00C544B4" w:rsidRDefault="009C7D1A" w:rsidP="009C7D1A">
      <w:pPr>
        <w:pStyle w:val="Akapitzlist"/>
        <w:adjustRightInd w:val="0"/>
        <w:ind w:left="1155"/>
        <w:jc w:val="both"/>
        <w:rPr>
          <w:color w:val="000000"/>
          <w:sz w:val="20"/>
          <w:szCs w:val="20"/>
          <w:shd w:val="clear" w:color="auto" w:fill="FFFFFF"/>
        </w:rPr>
      </w:pPr>
    </w:p>
    <w:p w14:paraId="4712E6F0" w14:textId="77777777" w:rsidR="009C7D1A" w:rsidRPr="00C544B4" w:rsidRDefault="009C7D1A" w:rsidP="009C7D1A">
      <w:pPr>
        <w:pStyle w:val="Akapitzlist"/>
        <w:numPr>
          <w:ilvl w:val="0"/>
          <w:numId w:val="36"/>
        </w:numPr>
        <w:suppressAutoHyphens w:val="0"/>
        <w:autoSpaceDE w:val="0"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wypowiedź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ustna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będąca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prezentacją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lub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odczytaniem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obszerniejszego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materiału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przygotowanego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przez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ucznia</w:t>
      </w:r>
      <w:proofErr w:type="spellEnd"/>
      <w:r w:rsidRPr="00C544B4">
        <w:rPr>
          <w:sz w:val="20"/>
          <w:szCs w:val="20"/>
        </w:rPr>
        <w:t xml:space="preserve"> na </w:t>
      </w:r>
      <w:proofErr w:type="spellStart"/>
      <w:r w:rsidRPr="00C544B4">
        <w:rPr>
          <w:sz w:val="20"/>
          <w:szCs w:val="20"/>
        </w:rPr>
        <w:t>zadany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wcześniej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temat</w:t>
      </w:r>
      <w:proofErr w:type="spellEnd"/>
    </w:p>
    <w:p w14:paraId="3B325895" w14:textId="77777777" w:rsidR="009C7D1A" w:rsidRPr="00C544B4" w:rsidRDefault="009C7D1A" w:rsidP="009C7D1A">
      <w:pPr>
        <w:pStyle w:val="Akapitzlist"/>
        <w:ind w:left="644"/>
        <w:jc w:val="both"/>
        <w:rPr>
          <w:sz w:val="20"/>
          <w:szCs w:val="20"/>
        </w:rPr>
      </w:pPr>
      <w:r w:rsidRPr="00C544B4">
        <w:rPr>
          <w:sz w:val="20"/>
          <w:szCs w:val="20"/>
        </w:rPr>
        <w:t xml:space="preserve">( 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1)</w:t>
      </w:r>
    </w:p>
    <w:p w14:paraId="157D2C57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pisemna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praca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domowa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(1-2 w </w:t>
      </w:r>
      <w:proofErr w:type="spellStart"/>
      <w:r w:rsidRPr="00C544B4">
        <w:rPr>
          <w:sz w:val="20"/>
          <w:szCs w:val="20"/>
        </w:rPr>
        <w:t>zależności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od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stopnia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trudności</w:t>
      </w:r>
      <w:proofErr w:type="spellEnd"/>
      <w:r w:rsidRPr="00C544B4">
        <w:rPr>
          <w:sz w:val="20"/>
          <w:szCs w:val="20"/>
        </w:rPr>
        <w:t>)</w:t>
      </w:r>
    </w:p>
    <w:p w14:paraId="7E1AC1C5" w14:textId="77777777" w:rsidR="009C7D1A" w:rsidRPr="00C544B4" w:rsidRDefault="009C7D1A" w:rsidP="009C7D1A">
      <w:pPr>
        <w:pStyle w:val="Akapitzlist"/>
        <w:widowControl/>
        <w:numPr>
          <w:ilvl w:val="0"/>
          <w:numId w:val="34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może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mieć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formę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pisemną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lub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ustną</w:t>
      </w:r>
      <w:proofErr w:type="spellEnd"/>
    </w:p>
    <w:p w14:paraId="63889D4C" w14:textId="77777777" w:rsidR="009C7D1A" w:rsidRPr="00C544B4" w:rsidRDefault="009C7D1A" w:rsidP="009C7D1A">
      <w:pPr>
        <w:pStyle w:val="Akapitzlist"/>
        <w:widowControl/>
        <w:numPr>
          <w:ilvl w:val="0"/>
          <w:numId w:val="34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brak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zadania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lub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jego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części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skutkuje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oceną</w:t>
      </w:r>
      <w:proofErr w:type="spellEnd"/>
      <w:r w:rsidRPr="00C544B4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544B4">
        <w:rPr>
          <w:color w:val="000000"/>
          <w:sz w:val="20"/>
          <w:szCs w:val="20"/>
          <w:shd w:val="clear" w:color="auto" w:fill="FFFFFF"/>
        </w:rPr>
        <w:t>niedostateczną</w:t>
      </w:r>
      <w:proofErr w:type="spellEnd"/>
    </w:p>
    <w:p w14:paraId="0B075AD5" w14:textId="77777777" w:rsidR="009C7D1A" w:rsidRPr="00C544B4" w:rsidRDefault="009C7D1A" w:rsidP="009C7D1A">
      <w:pPr>
        <w:pStyle w:val="Akapitzlist"/>
        <w:jc w:val="both"/>
        <w:rPr>
          <w:sz w:val="20"/>
          <w:szCs w:val="20"/>
        </w:rPr>
      </w:pPr>
    </w:p>
    <w:p w14:paraId="34345846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krótka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praca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pisemna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obejmująca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wiadomości</w:t>
      </w:r>
      <w:proofErr w:type="spellEnd"/>
      <w:r w:rsidRPr="00C544B4">
        <w:rPr>
          <w:sz w:val="20"/>
          <w:szCs w:val="20"/>
        </w:rPr>
        <w:t xml:space="preserve"> i </w:t>
      </w:r>
      <w:proofErr w:type="spellStart"/>
      <w:r w:rsidRPr="00C544B4">
        <w:rPr>
          <w:sz w:val="20"/>
          <w:szCs w:val="20"/>
        </w:rPr>
        <w:t>umiejętności</w:t>
      </w:r>
      <w:proofErr w:type="spellEnd"/>
      <w:r w:rsidRPr="00C544B4">
        <w:rPr>
          <w:sz w:val="20"/>
          <w:szCs w:val="20"/>
        </w:rPr>
        <w:t xml:space="preserve"> z </w:t>
      </w:r>
      <w:proofErr w:type="spellStart"/>
      <w:r w:rsidRPr="00C544B4">
        <w:rPr>
          <w:sz w:val="20"/>
          <w:szCs w:val="20"/>
        </w:rPr>
        <w:t>trzech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ostatnich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lekcji</w:t>
      </w:r>
      <w:proofErr w:type="spellEnd"/>
      <w:r w:rsidRPr="00C544B4">
        <w:rPr>
          <w:sz w:val="20"/>
          <w:szCs w:val="20"/>
        </w:rPr>
        <w:t xml:space="preserve">  (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2)</w:t>
      </w:r>
    </w:p>
    <w:p w14:paraId="572B466D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sprawdzian</w:t>
      </w:r>
      <w:proofErr w:type="spellEnd"/>
      <w:r w:rsidRPr="00C544B4">
        <w:rPr>
          <w:sz w:val="20"/>
          <w:szCs w:val="20"/>
        </w:rPr>
        <w:t>/</w:t>
      </w:r>
      <w:proofErr w:type="spellStart"/>
      <w:r w:rsidRPr="00C544B4">
        <w:rPr>
          <w:sz w:val="20"/>
          <w:szCs w:val="20"/>
        </w:rPr>
        <w:t>praca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klasowa</w:t>
      </w:r>
      <w:proofErr w:type="spellEnd"/>
      <w:r w:rsidRPr="00C544B4">
        <w:rPr>
          <w:sz w:val="20"/>
          <w:szCs w:val="20"/>
        </w:rPr>
        <w:t xml:space="preserve"> – </w:t>
      </w:r>
      <w:proofErr w:type="spellStart"/>
      <w:r w:rsidRPr="00C544B4">
        <w:rPr>
          <w:sz w:val="20"/>
          <w:szCs w:val="20"/>
        </w:rPr>
        <w:t>pisemna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praca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kontrolna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obejmująca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wiadomości</w:t>
      </w:r>
      <w:proofErr w:type="spellEnd"/>
      <w:r w:rsidRPr="00C544B4">
        <w:rPr>
          <w:sz w:val="20"/>
          <w:szCs w:val="20"/>
        </w:rPr>
        <w:t xml:space="preserve"> i </w:t>
      </w:r>
      <w:proofErr w:type="spellStart"/>
      <w:r w:rsidRPr="00C544B4">
        <w:rPr>
          <w:sz w:val="20"/>
          <w:szCs w:val="20"/>
        </w:rPr>
        <w:t>umiejętności</w:t>
      </w:r>
      <w:proofErr w:type="spellEnd"/>
      <w:r w:rsidRPr="00C544B4">
        <w:rPr>
          <w:sz w:val="20"/>
          <w:szCs w:val="20"/>
        </w:rPr>
        <w:t xml:space="preserve"> z </w:t>
      </w:r>
      <w:proofErr w:type="spellStart"/>
      <w:r w:rsidRPr="00C544B4">
        <w:rPr>
          <w:sz w:val="20"/>
          <w:szCs w:val="20"/>
        </w:rPr>
        <w:t>całego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działu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programowego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kilku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działów</w:t>
      </w:r>
      <w:proofErr w:type="spellEnd"/>
      <w:r w:rsidRPr="00C544B4">
        <w:rPr>
          <w:sz w:val="20"/>
          <w:szCs w:val="20"/>
        </w:rPr>
        <w:t>, (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3 )</w:t>
      </w:r>
    </w:p>
    <w:p w14:paraId="3239AB00" w14:textId="77777777" w:rsidR="009C7D1A" w:rsidRPr="00C544B4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color w:val="00000A"/>
          <w:sz w:val="20"/>
          <w:szCs w:val="20"/>
        </w:rPr>
        <w:t>zapowiedziany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przynajmniej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tydzień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wcześniej</w:t>
      </w:r>
      <w:proofErr w:type="spellEnd"/>
      <w:r w:rsidRPr="00C544B4">
        <w:rPr>
          <w:color w:val="00000A"/>
          <w:sz w:val="20"/>
          <w:szCs w:val="20"/>
        </w:rPr>
        <w:t xml:space="preserve"> i </w:t>
      </w:r>
      <w:proofErr w:type="spellStart"/>
      <w:r w:rsidRPr="00C544B4">
        <w:rPr>
          <w:color w:val="00000A"/>
          <w:sz w:val="20"/>
          <w:szCs w:val="20"/>
        </w:rPr>
        <w:t>termin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zapisany</w:t>
      </w:r>
      <w:proofErr w:type="spellEnd"/>
      <w:r w:rsidRPr="00C544B4">
        <w:rPr>
          <w:color w:val="00000A"/>
          <w:sz w:val="20"/>
          <w:szCs w:val="20"/>
        </w:rPr>
        <w:t xml:space="preserve"> w </w:t>
      </w:r>
      <w:proofErr w:type="spellStart"/>
      <w:r w:rsidRPr="00C544B4">
        <w:rPr>
          <w:color w:val="00000A"/>
          <w:sz w:val="20"/>
          <w:szCs w:val="20"/>
        </w:rPr>
        <w:t>harmonogramie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prac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pisemnych</w:t>
      </w:r>
      <w:proofErr w:type="spellEnd"/>
      <w:r w:rsidRPr="00C544B4">
        <w:rPr>
          <w:color w:val="00000A"/>
          <w:sz w:val="20"/>
          <w:szCs w:val="20"/>
        </w:rPr>
        <w:t xml:space="preserve">  w e- </w:t>
      </w:r>
      <w:proofErr w:type="spellStart"/>
      <w:r w:rsidRPr="00C544B4">
        <w:rPr>
          <w:color w:val="00000A"/>
          <w:sz w:val="20"/>
          <w:szCs w:val="20"/>
        </w:rPr>
        <w:t>dzienniku</w:t>
      </w:r>
      <w:proofErr w:type="spellEnd"/>
      <w:r w:rsidRPr="00C544B4">
        <w:rPr>
          <w:color w:val="00000A"/>
          <w:sz w:val="20"/>
          <w:szCs w:val="20"/>
        </w:rPr>
        <w:t>;</w:t>
      </w:r>
    </w:p>
    <w:p w14:paraId="6961EBF3" w14:textId="77777777" w:rsidR="009C7D1A" w:rsidRPr="00C544B4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color w:val="000000"/>
          <w:sz w:val="20"/>
          <w:szCs w:val="20"/>
        </w:rPr>
        <w:t>zakres</w:t>
      </w:r>
      <w:proofErr w:type="spellEnd"/>
      <w:r w:rsidRPr="00C544B4">
        <w:rPr>
          <w:color w:val="000000"/>
          <w:sz w:val="20"/>
          <w:szCs w:val="20"/>
        </w:rPr>
        <w:t xml:space="preserve"> </w:t>
      </w:r>
      <w:proofErr w:type="spellStart"/>
      <w:r w:rsidRPr="00C544B4">
        <w:rPr>
          <w:color w:val="000000"/>
          <w:sz w:val="20"/>
          <w:szCs w:val="20"/>
        </w:rPr>
        <w:t>materiału</w:t>
      </w:r>
      <w:proofErr w:type="spellEnd"/>
      <w:r w:rsidRPr="00C544B4">
        <w:rPr>
          <w:color w:val="000000"/>
          <w:sz w:val="20"/>
          <w:szCs w:val="20"/>
        </w:rPr>
        <w:t xml:space="preserve"> na </w:t>
      </w:r>
      <w:proofErr w:type="spellStart"/>
      <w:r w:rsidRPr="00C544B4">
        <w:rPr>
          <w:color w:val="000000"/>
          <w:sz w:val="20"/>
          <w:szCs w:val="20"/>
        </w:rPr>
        <w:t>pracę</w:t>
      </w:r>
      <w:proofErr w:type="spellEnd"/>
      <w:r w:rsidRPr="00C544B4">
        <w:rPr>
          <w:color w:val="000000"/>
          <w:sz w:val="20"/>
          <w:szCs w:val="20"/>
        </w:rPr>
        <w:t xml:space="preserve"> </w:t>
      </w:r>
      <w:proofErr w:type="spellStart"/>
      <w:r w:rsidRPr="00C544B4">
        <w:rPr>
          <w:color w:val="000000"/>
          <w:sz w:val="20"/>
          <w:szCs w:val="20"/>
        </w:rPr>
        <w:t>pisemną</w:t>
      </w:r>
      <w:proofErr w:type="spellEnd"/>
      <w:r w:rsidRPr="00C544B4">
        <w:rPr>
          <w:color w:val="000000"/>
          <w:sz w:val="20"/>
          <w:szCs w:val="20"/>
        </w:rPr>
        <w:t xml:space="preserve"> </w:t>
      </w:r>
      <w:proofErr w:type="spellStart"/>
      <w:r w:rsidRPr="00C544B4">
        <w:rPr>
          <w:color w:val="000000"/>
          <w:sz w:val="20"/>
          <w:szCs w:val="20"/>
        </w:rPr>
        <w:t>szczegółowo</w:t>
      </w:r>
      <w:proofErr w:type="spellEnd"/>
      <w:r w:rsidRPr="00C544B4">
        <w:rPr>
          <w:color w:val="000000"/>
          <w:sz w:val="20"/>
          <w:szCs w:val="20"/>
        </w:rPr>
        <w:t xml:space="preserve"> </w:t>
      </w:r>
      <w:proofErr w:type="spellStart"/>
      <w:r w:rsidRPr="00C544B4">
        <w:rPr>
          <w:color w:val="000000"/>
          <w:sz w:val="20"/>
          <w:szCs w:val="20"/>
        </w:rPr>
        <w:t>określa</w:t>
      </w:r>
      <w:proofErr w:type="spellEnd"/>
      <w:r w:rsidRPr="00C544B4">
        <w:rPr>
          <w:color w:val="000000"/>
          <w:sz w:val="20"/>
          <w:szCs w:val="20"/>
        </w:rPr>
        <w:t xml:space="preserve"> </w:t>
      </w:r>
      <w:proofErr w:type="spellStart"/>
      <w:r w:rsidRPr="00C544B4">
        <w:rPr>
          <w:color w:val="000000"/>
          <w:sz w:val="20"/>
          <w:szCs w:val="20"/>
        </w:rPr>
        <w:t>nauczyciel</w:t>
      </w:r>
      <w:proofErr w:type="spellEnd"/>
      <w:r w:rsidRPr="00C544B4">
        <w:rPr>
          <w:color w:val="000000"/>
          <w:sz w:val="20"/>
          <w:szCs w:val="20"/>
        </w:rPr>
        <w:t>,</w:t>
      </w:r>
    </w:p>
    <w:p w14:paraId="6CA5B805" w14:textId="77777777" w:rsidR="009C7D1A" w:rsidRPr="00C544B4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r w:rsidRPr="00C544B4">
        <w:rPr>
          <w:color w:val="00000A"/>
          <w:sz w:val="20"/>
          <w:szCs w:val="20"/>
        </w:rPr>
        <w:t xml:space="preserve">w </w:t>
      </w:r>
      <w:proofErr w:type="spellStart"/>
      <w:r w:rsidRPr="00C544B4">
        <w:rPr>
          <w:color w:val="00000A"/>
          <w:sz w:val="20"/>
          <w:szCs w:val="20"/>
        </w:rPr>
        <w:t>przypadku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nieobecności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usprawiedliwionej</w:t>
      </w:r>
      <w:proofErr w:type="spellEnd"/>
      <w:r w:rsidRPr="00C544B4">
        <w:rPr>
          <w:color w:val="00000A"/>
          <w:sz w:val="20"/>
          <w:szCs w:val="20"/>
        </w:rPr>
        <w:t xml:space="preserve"> na </w:t>
      </w:r>
      <w:proofErr w:type="spellStart"/>
      <w:r w:rsidRPr="00C544B4">
        <w:rPr>
          <w:color w:val="00000A"/>
          <w:sz w:val="20"/>
          <w:szCs w:val="20"/>
        </w:rPr>
        <w:t>sprawdzianie</w:t>
      </w:r>
      <w:proofErr w:type="spellEnd"/>
      <w:r w:rsidRPr="00C544B4">
        <w:rPr>
          <w:color w:val="00000A"/>
          <w:sz w:val="20"/>
          <w:szCs w:val="20"/>
        </w:rPr>
        <w:t xml:space="preserve">, </w:t>
      </w:r>
      <w:proofErr w:type="spellStart"/>
      <w:r w:rsidRPr="00C544B4">
        <w:rPr>
          <w:color w:val="00000A"/>
          <w:sz w:val="20"/>
          <w:szCs w:val="20"/>
        </w:rPr>
        <w:t>uczeń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zalicza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materiał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objęty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sprawdzianem</w:t>
      </w:r>
      <w:proofErr w:type="spellEnd"/>
      <w:r w:rsidRPr="00C544B4">
        <w:rPr>
          <w:color w:val="00000A"/>
          <w:sz w:val="20"/>
          <w:szCs w:val="20"/>
        </w:rPr>
        <w:t xml:space="preserve"> w </w:t>
      </w:r>
      <w:proofErr w:type="spellStart"/>
      <w:r w:rsidRPr="00C544B4">
        <w:rPr>
          <w:color w:val="00000A"/>
          <w:sz w:val="20"/>
          <w:szCs w:val="20"/>
        </w:rPr>
        <w:t>formie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pisemnej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lub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ustnej</w:t>
      </w:r>
      <w:proofErr w:type="spellEnd"/>
      <w:r w:rsidRPr="00C544B4">
        <w:rPr>
          <w:color w:val="00000A"/>
          <w:sz w:val="20"/>
          <w:szCs w:val="20"/>
        </w:rPr>
        <w:t xml:space="preserve">, w </w:t>
      </w:r>
      <w:proofErr w:type="spellStart"/>
      <w:r w:rsidRPr="00C544B4">
        <w:rPr>
          <w:color w:val="00000A"/>
          <w:sz w:val="20"/>
          <w:szCs w:val="20"/>
        </w:rPr>
        <w:t>terminie</w:t>
      </w:r>
      <w:proofErr w:type="spellEnd"/>
      <w:r w:rsidRPr="00C544B4">
        <w:rPr>
          <w:color w:val="00000A"/>
          <w:sz w:val="20"/>
          <w:szCs w:val="20"/>
        </w:rPr>
        <w:t xml:space="preserve"> i </w:t>
      </w:r>
      <w:proofErr w:type="spellStart"/>
      <w:r w:rsidRPr="00C544B4">
        <w:rPr>
          <w:color w:val="00000A"/>
          <w:sz w:val="20"/>
          <w:szCs w:val="20"/>
        </w:rPr>
        <w:t>formie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ustalonej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przez</w:t>
      </w:r>
      <w:proofErr w:type="spellEnd"/>
      <w:r w:rsidRPr="00C544B4">
        <w:rPr>
          <w:color w:val="00000A"/>
          <w:sz w:val="20"/>
          <w:szCs w:val="20"/>
        </w:rPr>
        <w:t xml:space="preserve"> </w:t>
      </w:r>
      <w:proofErr w:type="spellStart"/>
      <w:r w:rsidRPr="00C544B4">
        <w:rPr>
          <w:color w:val="00000A"/>
          <w:sz w:val="20"/>
          <w:szCs w:val="20"/>
        </w:rPr>
        <w:t>nauczyciela</w:t>
      </w:r>
      <w:proofErr w:type="spellEnd"/>
      <w:r w:rsidRPr="00C544B4">
        <w:rPr>
          <w:color w:val="00000A"/>
          <w:sz w:val="20"/>
          <w:szCs w:val="20"/>
        </w:rPr>
        <w:t xml:space="preserve"> w </w:t>
      </w:r>
      <w:proofErr w:type="spellStart"/>
      <w:r w:rsidRPr="00C544B4">
        <w:rPr>
          <w:color w:val="00000A"/>
          <w:sz w:val="20"/>
          <w:szCs w:val="20"/>
        </w:rPr>
        <w:t>porozumieniu</w:t>
      </w:r>
      <w:proofErr w:type="spellEnd"/>
      <w:r w:rsidRPr="00C544B4">
        <w:rPr>
          <w:color w:val="00000A"/>
          <w:sz w:val="20"/>
          <w:szCs w:val="20"/>
        </w:rPr>
        <w:t xml:space="preserve"> z </w:t>
      </w:r>
      <w:proofErr w:type="spellStart"/>
      <w:r w:rsidRPr="00C544B4">
        <w:rPr>
          <w:color w:val="00000A"/>
          <w:sz w:val="20"/>
          <w:szCs w:val="20"/>
        </w:rPr>
        <w:t>uczniem</w:t>
      </w:r>
      <w:proofErr w:type="spellEnd"/>
    </w:p>
    <w:p w14:paraId="2C91837D" w14:textId="77777777" w:rsidR="009C7D1A" w:rsidRPr="00C544B4" w:rsidRDefault="009C7D1A" w:rsidP="009C7D1A">
      <w:pPr>
        <w:pStyle w:val="Akapitzlist"/>
        <w:widowControl/>
        <w:numPr>
          <w:ilvl w:val="0"/>
          <w:numId w:val="35"/>
        </w:num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po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nieobecności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ucznia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trwającej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co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najmniej</w:t>
      </w:r>
      <w:proofErr w:type="spellEnd"/>
      <w:r w:rsidRPr="00C544B4">
        <w:rPr>
          <w:sz w:val="20"/>
          <w:szCs w:val="20"/>
        </w:rPr>
        <w:t xml:space="preserve"> 7 </w:t>
      </w:r>
      <w:proofErr w:type="spellStart"/>
      <w:r w:rsidRPr="00C544B4">
        <w:rPr>
          <w:sz w:val="20"/>
          <w:szCs w:val="20"/>
        </w:rPr>
        <w:t>dni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dydaktycznych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nauczyciel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wyznacza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termin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przystąpienia</w:t>
      </w:r>
      <w:proofErr w:type="spellEnd"/>
      <w:r w:rsidRPr="00C544B4">
        <w:rPr>
          <w:sz w:val="20"/>
          <w:szCs w:val="20"/>
        </w:rPr>
        <w:t xml:space="preserve"> do </w:t>
      </w:r>
      <w:proofErr w:type="spellStart"/>
      <w:r w:rsidRPr="00C544B4">
        <w:rPr>
          <w:sz w:val="20"/>
          <w:szCs w:val="20"/>
        </w:rPr>
        <w:t>prac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klasowych</w:t>
      </w:r>
      <w:proofErr w:type="spellEnd"/>
      <w:r w:rsidRPr="00C544B4">
        <w:rPr>
          <w:sz w:val="20"/>
          <w:szCs w:val="20"/>
        </w:rPr>
        <w:t xml:space="preserve">             i </w:t>
      </w:r>
      <w:proofErr w:type="spellStart"/>
      <w:r w:rsidRPr="00C544B4">
        <w:rPr>
          <w:sz w:val="20"/>
          <w:szCs w:val="20"/>
        </w:rPr>
        <w:t>wypracowań</w:t>
      </w:r>
      <w:proofErr w:type="spellEnd"/>
      <w:r w:rsidRPr="00C544B4">
        <w:rPr>
          <w:sz w:val="20"/>
          <w:szCs w:val="20"/>
        </w:rPr>
        <w:t xml:space="preserve"> nie </w:t>
      </w:r>
      <w:proofErr w:type="spellStart"/>
      <w:r w:rsidRPr="00C544B4">
        <w:rPr>
          <w:sz w:val="20"/>
          <w:szCs w:val="20"/>
        </w:rPr>
        <w:t>wcześniej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niż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</w:t>
      </w:r>
      <w:proofErr w:type="spellEnd"/>
      <w:r w:rsidRPr="00C544B4">
        <w:rPr>
          <w:sz w:val="20"/>
          <w:szCs w:val="20"/>
        </w:rPr>
        <w:t xml:space="preserve"> 5 </w:t>
      </w:r>
      <w:proofErr w:type="spellStart"/>
      <w:r w:rsidRPr="00C544B4">
        <w:rPr>
          <w:sz w:val="20"/>
          <w:szCs w:val="20"/>
        </w:rPr>
        <w:t>dniach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dydaktycznych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od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ustania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absencji</w:t>
      </w:r>
      <w:proofErr w:type="spellEnd"/>
      <w:r w:rsidRPr="00C544B4">
        <w:rPr>
          <w:sz w:val="20"/>
          <w:szCs w:val="20"/>
        </w:rPr>
        <w:t>;</w:t>
      </w:r>
    </w:p>
    <w:p w14:paraId="656E2CFF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ćwiczenie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praktyczne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polegające</w:t>
      </w:r>
      <w:proofErr w:type="spellEnd"/>
      <w:r w:rsidRPr="00C544B4">
        <w:rPr>
          <w:sz w:val="20"/>
          <w:szCs w:val="20"/>
        </w:rPr>
        <w:t xml:space="preserve"> na </w:t>
      </w:r>
      <w:proofErr w:type="spellStart"/>
      <w:r w:rsidRPr="00C544B4">
        <w:rPr>
          <w:sz w:val="20"/>
          <w:szCs w:val="20"/>
        </w:rPr>
        <w:t>wykonaniu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zadania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według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podanej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instrukcji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lub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własnej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metody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postępowania</w:t>
      </w:r>
      <w:proofErr w:type="spellEnd"/>
      <w:r w:rsidRPr="00C544B4">
        <w:rPr>
          <w:sz w:val="20"/>
          <w:szCs w:val="20"/>
        </w:rPr>
        <w:t xml:space="preserve"> i </w:t>
      </w:r>
      <w:proofErr w:type="spellStart"/>
      <w:r w:rsidRPr="00C544B4">
        <w:rPr>
          <w:sz w:val="20"/>
          <w:szCs w:val="20"/>
        </w:rPr>
        <w:t>prezentacja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jego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wyników</w:t>
      </w:r>
      <w:proofErr w:type="spellEnd"/>
      <w:r w:rsidRPr="00C544B4">
        <w:rPr>
          <w:sz w:val="20"/>
          <w:szCs w:val="20"/>
        </w:rPr>
        <w:t xml:space="preserve"> w </w:t>
      </w:r>
      <w:proofErr w:type="spellStart"/>
      <w:r w:rsidRPr="00C544B4">
        <w:rPr>
          <w:sz w:val="20"/>
          <w:szCs w:val="20"/>
        </w:rPr>
        <w:t>formie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ustnej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lub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pisemnej</w:t>
      </w:r>
      <w:proofErr w:type="spellEnd"/>
      <w:r w:rsidRPr="00C544B4">
        <w:rPr>
          <w:sz w:val="20"/>
          <w:szCs w:val="20"/>
        </w:rPr>
        <w:t>, (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1-2)</w:t>
      </w:r>
    </w:p>
    <w:p w14:paraId="4EC123A1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praca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projektowa</w:t>
      </w:r>
      <w:proofErr w:type="spellEnd"/>
      <w:r w:rsidRPr="00C544B4">
        <w:rPr>
          <w:sz w:val="20"/>
          <w:szCs w:val="20"/>
        </w:rPr>
        <w:t xml:space="preserve"> do </w:t>
      </w:r>
      <w:proofErr w:type="spellStart"/>
      <w:r w:rsidRPr="00C544B4">
        <w:rPr>
          <w:sz w:val="20"/>
          <w:szCs w:val="20"/>
        </w:rPr>
        <w:t>wykonania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samodzielnie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lub</w:t>
      </w:r>
      <w:proofErr w:type="spellEnd"/>
      <w:r w:rsidRPr="00C544B4">
        <w:rPr>
          <w:sz w:val="20"/>
          <w:szCs w:val="20"/>
        </w:rPr>
        <w:t xml:space="preserve"> w </w:t>
      </w:r>
      <w:proofErr w:type="spellStart"/>
      <w:r w:rsidRPr="00C544B4">
        <w:rPr>
          <w:sz w:val="20"/>
          <w:szCs w:val="20"/>
        </w:rPr>
        <w:t>zespole</w:t>
      </w:r>
      <w:proofErr w:type="spellEnd"/>
      <w:r w:rsidRPr="00C544B4">
        <w:rPr>
          <w:sz w:val="20"/>
          <w:szCs w:val="20"/>
        </w:rPr>
        <w:t xml:space="preserve"> (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2)</w:t>
      </w:r>
    </w:p>
    <w:p w14:paraId="6280AE07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aktywność</w:t>
      </w:r>
      <w:proofErr w:type="spellEnd"/>
      <w:r w:rsidRPr="00C544B4">
        <w:rPr>
          <w:sz w:val="20"/>
          <w:szCs w:val="20"/>
        </w:rPr>
        <w:t>, (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1)</w:t>
      </w:r>
    </w:p>
    <w:p w14:paraId="7DA13AE0" w14:textId="77777777" w:rsidR="009C7D1A" w:rsidRPr="00C544B4" w:rsidRDefault="009C7D1A" w:rsidP="009C7D1A">
      <w:pPr>
        <w:pStyle w:val="Akapitzlist"/>
        <w:widowControl/>
        <w:numPr>
          <w:ilvl w:val="0"/>
          <w:numId w:val="36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udział</w:t>
      </w:r>
      <w:proofErr w:type="spellEnd"/>
      <w:r w:rsidRPr="00C544B4">
        <w:rPr>
          <w:sz w:val="20"/>
          <w:szCs w:val="20"/>
        </w:rPr>
        <w:t xml:space="preserve"> w </w:t>
      </w:r>
      <w:proofErr w:type="spellStart"/>
      <w:r w:rsidRPr="00C544B4">
        <w:rPr>
          <w:sz w:val="20"/>
          <w:szCs w:val="20"/>
        </w:rPr>
        <w:t>konkursach</w:t>
      </w:r>
      <w:proofErr w:type="spellEnd"/>
      <w:r w:rsidRPr="00C544B4">
        <w:rPr>
          <w:sz w:val="20"/>
          <w:szCs w:val="20"/>
        </w:rPr>
        <w:t xml:space="preserve"> i </w:t>
      </w:r>
      <w:proofErr w:type="spellStart"/>
      <w:r w:rsidRPr="00C544B4">
        <w:rPr>
          <w:sz w:val="20"/>
          <w:szCs w:val="20"/>
        </w:rPr>
        <w:t>olimpiadzie</w:t>
      </w:r>
      <w:proofErr w:type="spellEnd"/>
      <w:r w:rsidRPr="00C544B4">
        <w:rPr>
          <w:sz w:val="20"/>
          <w:szCs w:val="20"/>
        </w:rPr>
        <w:t xml:space="preserve"> w </w:t>
      </w:r>
      <w:proofErr w:type="spellStart"/>
      <w:r w:rsidRPr="00C544B4">
        <w:rPr>
          <w:sz w:val="20"/>
          <w:szCs w:val="20"/>
        </w:rPr>
        <w:t>zależności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od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szczebla</w:t>
      </w:r>
      <w:proofErr w:type="spellEnd"/>
      <w:r w:rsidRPr="00C544B4">
        <w:rPr>
          <w:sz w:val="20"/>
          <w:szCs w:val="20"/>
        </w:rPr>
        <w:t xml:space="preserve"> i </w:t>
      </w:r>
      <w:proofErr w:type="spellStart"/>
      <w:r w:rsidRPr="00C544B4">
        <w:rPr>
          <w:sz w:val="20"/>
          <w:szCs w:val="20"/>
        </w:rPr>
        <w:t>zajętego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miejsca</w:t>
      </w:r>
      <w:proofErr w:type="spellEnd"/>
      <w:r w:rsidRPr="00C544B4">
        <w:rPr>
          <w:sz w:val="20"/>
          <w:szCs w:val="20"/>
        </w:rPr>
        <w:t xml:space="preserve"> (</w:t>
      </w:r>
      <w:proofErr w:type="spellStart"/>
      <w:r w:rsidRPr="00C544B4">
        <w:rPr>
          <w:sz w:val="20"/>
          <w:szCs w:val="20"/>
        </w:rPr>
        <w:t>waga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od</w:t>
      </w:r>
      <w:proofErr w:type="spellEnd"/>
      <w:r w:rsidRPr="00C544B4">
        <w:rPr>
          <w:sz w:val="20"/>
          <w:szCs w:val="20"/>
        </w:rPr>
        <w:t xml:space="preserve"> 1  do 4 )</w:t>
      </w:r>
    </w:p>
    <w:p w14:paraId="2D5C98A4" w14:textId="77777777" w:rsidR="009C7D1A" w:rsidRPr="00C544B4" w:rsidRDefault="009C7D1A" w:rsidP="009C7D1A">
      <w:pPr>
        <w:pStyle w:val="Akapitzlist"/>
        <w:widowControl/>
        <w:suppressAutoHyphens w:val="0"/>
        <w:autoSpaceDN/>
        <w:spacing w:after="200" w:line="276" w:lineRule="auto"/>
        <w:contextualSpacing/>
        <w:jc w:val="both"/>
        <w:textAlignment w:val="auto"/>
        <w:rPr>
          <w:sz w:val="20"/>
          <w:szCs w:val="20"/>
        </w:rPr>
      </w:pPr>
    </w:p>
    <w:p w14:paraId="54588965" w14:textId="77777777" w:rsidR="009C7D1A" w:rsidRPr="00C544B4" w:rsidRDefault="009C7D1A" w:rsidP="009C7D1A">
      <w:pPr>
        <w:pStyle w:val="Akapitzlist"/>
        <w:numPr>
          <w:ilvl w:val="0"/>
          <w:numId w:val="32"/>
        </w:numPr>
        <w:suppressAutoHyphens w:val="0"/>
        <w:autoSpaceDE w:val="0"/>
        <w:textAlignment w:val="auto"/>
        <w:rPr>
          <w:b/>
          <w:sz w:val="20"/>
          <w:szCs w:val="20"/>
        </w:rPr>
      </w:pPr>
      <w:proofErr w:type="spellStart"/>
      <w:r w:rsidRPr="00C544B4">
        <w:rPr>
          <w:b/>
          <w:sz w:val="20"/>
          <w:szCs w:val="20"/>
        </w:rPr>
        <w:t>Warunki</w:t>
      </w:r>
      <w:proofErr w:type="spellEnd"/>
      <w:r w:rsidRPr="00C544B4">
        <w:rPr>
          <w:b/>
          <w:sz w:val="20"/>
          <w:szCs w:val="20"/>
        </w:rPr>
        <w:t xml:space="preserve"> i </w:t>
      </w:r>
      <w:proofErr w:type="spellStart"/>
      <w:r w:rsidRPr="00C544B4">
        <w:rPr>
          <w:b/>
          <w:sz w:val="20"/>
          <w:szCs w:val="20"/>
        </w:rPr>
        <w:t>tryb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uzyskania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wyższej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niż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przewidywana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rocznej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oceny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klasyfikacyjnej</w:t>
      </w:r>
      <w:proofErr w:type="spellEnd"/>
    </w:p>
    <w:p w14:paraId="639BBBE9" w14:textId="77777777" w:rsidR="009C7D1A" w:rsidRPr="00C544B4" w:rsidRDefault="009C7D1A" w:rsidP="009C7D1A">
      <w:pPr>
        <w:pStyle w:val="Akapitzlist"/>
        <w:ind w:left="1080"/>
        <w:rPr>
          <w:b/>
          <w:sz w:val="20"/>
          <w:szCs w:val="20"/>
        </w:rPr>
      </w:pPr>
    </w:p>
    <w:p w14:paraId="6884B9C6" w14:textId="77777777" w:rsidR="009C7D1A" w:rsidRPr="00C544B4" w:rsidRDefault="009C7D1A" w:rsidP="009C7D1A">
      <w:pPr>
        <w:pStyle w:val="Akapitzlist"/>
        <w:ind w:left="1080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Warunki</w:t>
      </w:r>
      <w:proofErr w:type="spellEnd"/>
      <w:r w:rsidRPr="00C544B4">
        <w:rPr>
          <w:sz w:val="20"/>
          <w:szCs w:val="20"/>
        </w:rPr>
        <w:t xml:space="preserve"> i </w:t>
      </w:r>
      <w:proofErr w:type="spellStart"/>
      <w:r w:rsidRPr="00C544B4">
        <w:rPr>
          <w:sz w:val="20"/>
          <w:szCs w:val="20"/>
        </w:rPr>
        <w:t>tryb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uzyskania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wyższej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niż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przewidywana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rocznej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oceny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klasyfikacyjnej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regulowane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są</w:t>
      </w:r>
      <w:proofErr w:type="spellEnd"/>
      <w:r w:rsidRPr="00C544B4">
        <w:rPr>
          <w:sz w:val="20"/>
          <w:szCs w:val="20"/>
        </w:rPr>
        <w:t xml:space="preserve"> w </w:t>
      </w:r>
      <w:proofErr w:type="spellStart"/>
      <w:r w:rsidRPr="00C544B4">
        <w:rPr>
          <w:sz w:val="20"/>
          <w:szCs w:val="20"/>
        </w:rPr>
        <w:t>Statucie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rozdział</w:t>
      </w:r>
      <w:proofErr w:type="spellEnd"/>
      <w:r w:rsidRPr="00C544B4">
        <w:rPr>
          <w:sz w:val="20"/>
          <w:szCs w:val="20"/>
        </w:rPr>
        <w:t xml:space="preserve"> 14.</w:t>
      </w:r>
    </w:p>
    <w:p w14:paraId="46D7E2DB" w14:textId="77777777" w:rsidR="009C7D1A" w:rsidRPr="00C544B4" w:rsidRDefault="009C7D1A" w:rsidP="009C7D1A">
      <w:pPr>
        <w:spacing w:after="200" w:line="276" w:lineRule="auto"/>
        <w:contextualSpacing/>
        <w:jc w:val="both"/>
        <w:rPr>
          <w:sz w:val="20"/>
          <w:szCs w:val="20"/>
        </w:rPr>
      </w:pPr>
    </w:p>
    <w:p w14:paraId="6326C40C" w14:textId="77777777" w:rsidR="009C7D1A" w:rsidRPr="00C544B4" w:rsidRDefault="009C7D1A" w:rsidP="009C7D1A">
      <w:pPr>
        <w:pStyle w:val="Akapitzlist"/>
        <w:numPr>
          <w:ilvl w:val="0"/>
          <w:numId w:val="32"/>
        </w:numPr>
        <w:suppressAutoHyphens w:val="0"/>
        <w:autoSpaceDE w:val="0"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b/>
          <w:sz w:val="20"/>
          <w:szCs w:val="20"/>
        </w:rPr>
        <w:t>Pozostałe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zasady</w:t>
      </w:r>
      <w:proofErr w:type="spellEnd"/>
      <w:r w:rsidRPr="00C544B4">
        <w:rPr>
          <w:b/>
          <w:sz w:val="20"/>
          <w:szCs w:val="20"/>
        </w:rPr>
        <w:t xml:space="preserve"> </w:t>
      </w:r>
      <w:proofErr w:type="spellStart"/>
      <w:r w:rsidRPr="00C544B4">
        <w:rPr>
          <w:b/>
          <w:sz w:val="20"/>
          <w:szCs w:val="20"/>
        </w:rPr>
        <w:t>dot</w:t>
      </w:r>
      <w:proofErr w:type="spellEnd"/>
      <w:r w:rsidRPr="00C544B4">
        <w:rPr>
          <w:b/>
          <w:sz w:val="20"/>
          <w:szCs w:val="20"/>
        </w:rPr>
        <w:t xml:space="preserve">. </w:t>
      </w:r>
      <w:proofErr w:type="spellStart"/>
      <w:r w:rsidRPr="00C544B4">
        <w:rPr>
          <w:b/>
          <w:sz w:val="20"/>
          <w:szCs w:val="20"/>
        </w:rPr>
        <w:t>oceniania</w:t>
      </w:r>
      <w:proofErr w:type="spellEnd"/>
    </w:p>
    <w:p w14:paraId="613BEE0D" w14:textId="77777777" w:rsidR="009C7D1A" w:rsidRPr="00C544B4" w:rsidRDefault="009C7D1A" w:rsidP="009C7D1A">
      <w:pPr>
        <w:pStyle w:val="Akapitzlist"/>
        <w:numPr>
          <w:ilvl w:val="0"/>
          <w:numId w:val="37"/>
        </w:numPr>
        <w:tabs>
          <w:tab w:val="left" w:pos="-28067"/>
        </w:tabs>
        <w:suppressAutoHyphens w:val="0"/>
        <w:autoSpaceDE w:val="0"/>
        <w:spacing w:line="276" w:lineRule="auto"/>
        <w:ind w:right="114"/>
        <w:jc w:val="both"/>
        <w:textAlignment w:val="auto"/>
        <w:rPr>
          <w:sz w:val="20"/>
          <w:szCs w:val="20"/>
        </w:rPr>
      </w:pPr>
      <w:r w:rsidRPr="00C544B4">
        <w:rPr>
          <w:sz w:val="20"/>
          <w:szCs w:val="20"/>
        </w:rPr>
        <w:t xml:space="preserve">W </w:t>
      </w:r>
      <w:proofErr w:type="spellStart"/>
      <w:r w:rsidRPr="00C544B4">
        <w:rPr>
          <w:sz w:val="20"/>
          <w:szCs w:val="20"/>
        </w:rPr>
        <w:t>odpowiedziach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pisemnych</w:t>
      </w:r>
      <w:proofErr w:type="spellEnd"/>
      <w:r w:rsidRPr="00C544B4">
        <w:rPr>
          <w:sz w:val="20"/>
          <w:szCs w:val="20"/>
        </w:rPr>
        <w:t xml:space="preserve">, w </w:t>
      </w:r>
      <w:proofErr w:type="spellStart"/>
      <w:r w:rsidRPr="00C544B4">
        <w:rPr>
          <w:sz w:val="20"/>
          <w:szCs w:val="20"/>
        </w:rPr>
        <w:t>których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poszczególne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zadania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punktowane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ocena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jaką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otrzymuje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uczeń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jest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zgodna</w:t>
      </w:r>
      <w:proofErr w:type="spellEnd"/>
      <w:r w:rsidRPr="00C544B4">
        <w:rPr>
          <w:sz w:val="20"/>
          <w:szCs w:val="20"/>
        </w:rPr>
        <w:t xml:space="preserve"> z </w:t>
      </w:r>
      <w:proofErr w:type="spellStart"/>
      <w:r w:rsidRPr="00C544B4">
        <w:rPr>
          <w:sz w:val="20"/>
          <w:szCs w:val="20"/>
        </w:rPr>
        <w:t>przyjętym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rozkładem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procentowym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dla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danej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oceny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tj</w:t>
      </w:r>
      <w:proofErr w:type="spellEnd"/>
      <w:r w:rsidRPr="00C544B4">
        <w:rPr>
          <w:sz w:val="20"/>
          <w:szCs w:val="20"/>
        </w:rPr>
        <w:t>.</w:t>
      </w:r>
    </w:p>
    <w:p w14:paraId="532865ED" w14:textId="77777777" w:rsidR="009C7D1A" w:rsidRPr="00C544B4" w:rsidRDefault="009C7D1A" w:rsidP="009C7D1A">
      <w:pPr>
        <w:pStyle w:val="Tekstpodstawowy"/>
        <w:spacing w:before="3"/>
        <w:rPr>
          <w:sz w:val="20"/>
          <w:szCs w:val="20"/>
        </w:rPr>
      </w:pPr>
    </w:p>
    <w:p w14:paraId="4FDB22F1" w14:textId="77777777" w:rsidR="009C7D1A" w:rsidRPr="00C544B4" w:rsidRDefault="009C7D1A" w:rsidP="009C7D1A">
      <w:pPr>
        <w:ind w:left="1416"/>
        <w:rPr>
          <w:sz w:val="20"/>
          <w:szCs w:val="20"/>
        </w:rPr>
      </w:pPr>
      <w:r w:rsidRPr="00C544B4">
        <w:rPr>
          <w:color w:val="000000"/>
          <w:sz w:val="20"/>
          <w:szCs w:val="20"/>
        </w:rPr>
        <w:lastRenderedPageBreak/>
        <w:t xml:space="preserve"> 0 - 40%</w:t>
      </w:r>
      <w:r w:rsidRPr="00C544B4">
        <w:rPr>
          <w:color w:val="000000"/>
          <w:sz w:val="20"/>
          <w:szCs w:val="20"/>
        </w:rPr>
        <w:tab/>
        <w:t xml:space="preserve">- </w:t>
      </w:r>
      <w:proofErr w:type="spellStart"/>
      <w:r w:rsidRPr="00C544B4">
        <w:rPr>
          <w:color w:val="000000"/>
          <w:sz w:val="20"/>
          <w:szCs w:val="20"/>
        </w:rPr>
        <w:t>ndst</w:t>
      </w:r>
      <w:proofErr w:type="spellEnd"/>
      <w:r w:rsidRPr="00C544B4">
        <w:rPr>
          <w:color w:val="000000"/>
          <w:sz w:val="20"/>
          <w:szCs w:val="20"/>
        </w:rPr>
        <w:br/>
        <w:t>41 - 50%</w:t>
      </w:r>
      <w:r w:rsidRPr="00C544B4">
        <w:rPr>
          <w:color w:val="000000"/>
          <w:sz w:val="20"/>
          <w:szCs w:val="20"/>
        </w:rPr>
        <w:tab/>
        <w:t>- dop</w:t>
      </w:r>
      <w:r w:rsidRPr="00C544B4">
        <w:rPr>
          <w:color w:val="000000"/>
          <w:sz w:val="20"/>
          <w:szCs w:val="20"/>
        </w:rPr>
        <w:br/>
        <w:t>51 - 70%</w:t>
      </w:r>
      <w:r w:rsidRPr="00C544B4">
        <w:rPr>
          <w:color w:val="000000"/>
          <w:sz w:val="20"/>
          <w:szCs w:val="20"/>
        </w:rPr>
        <w:tab/>
        <w:t xml:space="preserve">- </w:t>
      </w:r>
      <w:proofErr w:type="spellStart"/>
      <w:r w:rsidRPr="00C544B4">
        <w:rPr>
          <w:color w:val="000000"/>
          <w:sz w:val="20"/>
          <w:szCs w:val="20"/>
        </w:rPr>
        <w:t>dst</w:t>
      </w:r>
      <w:proofErr w:type="spellEnd"/>
      <w:r w:rsidRPr="00C544B4">
        <w:rPr>
          <w:color w:val="000000"/>
          <w:sz w:val="20"/>
          <w:szCs w:val="20"/>
        </w:rPr>
        <w:br/>
        <w:t>71 - 89%</w:t>
      </w:r>
      <w:r w:rsidRPr="00C544B4">
        <w:rPr>
          <w:color w:val="000000"/>
          <w:sz w:val="20"/>
          <w:szCs w:val="20"/>
        </w:rPr>
        <w:tab/>
        <w:t xml:space="preserve">- </w:t>
      </w:r>
      <w:proofErr w:type="spellStart"/>
      <w:r w:rsidRPr="00C544B4">
        <w:rPr>
          <w:color w:val="000000"/>
          <w:sz w:val="20"/>
          <w:szCs w:val="20"/>
        </w:rPr>
        <w:t>db</w:t>
      </w:r>
      <w:proofErr w:type="spellEnd"/>
      <w:r w:rsidRPr="00C544B4">
        <w:rPr>
          <w:color w:val="000000"/>
          <w:sz w:val="20"/>
          <w:szCs w:val="20"/>
        </w:rPr>
        <w:br/>
        <w:t>90 - 98%</w:t>
      </w:r>
      <w:r w:rsidRPr="00C544B4">
        <w:rPr>
          <w:color w:val="000000"/>
          <w:sz w:val="20"/>
          <w:szCs w:val="20"/>
        </w:rPr>
        <w:tab/>
        <w:t xml:space="preserve">- </w:t>
      </w:r>
      <w:proofErr w:type="spellStart"/>
      <w:r w:rsidRPr="00C544B4">
        <w:rPr>
          <w:color w:val="000000"/>
          <w:sz w:val="20"/>
          <w:szCs w:val="20"/>
        </w:rPr>
        <w:t>bdb</w:t>
      </w:r>
      <w:proofErr w:type="spellEnd"/>
      <w:r w:rsidRPr="00C544B4">
        <w:rPr>
          <w:color w:val="000000"/>
          <w:sz w:val="20"/>
          <w:szCs w:val="20"/>
        </w:rPr>
        <w:br/>
        <w:t>99 -100%</w:t>
      </w:r>
      <w:r w:rsidRPr="00C544B4">
        <w:rPr>
          <w:color w:val="000000"/>
          <w:sz w:val="20"/>
          <w:szCs w:val="20"/>
        </w:rPr>
        <w:tab/>
        <w:t>- cel</w:t>
      </w:r>
    </w:p>
    <w:p w14:paraId="24D85C55" w14:textId="77777777" w:rsidR="009C7D1A" w:rsidRPr="00C544B4" w:rsidRDefault="009C7D1A" w:rsidP="009C7D1A">
      <w:pPr>
        <w:pStyle w:val="Akapitzlist"/>
        <w:numPr>
          <w:ilvl w:val="0"/>
          <w:numId w:val="37"/>
        </w:numPr>
        <w:suppressAutoHyphens w:val="0"/>
        <w:autoSpaceDE w:val="0"/>
        <w:spacing w:before="201" w:line="276" w:lineRule="auto"/>
        <w:ind w:right="108"/>
        <w:jc w:val="both"/>
        <w:textAlignment w:val="auto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Ocenę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śródroczną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lub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roczną</w:t>
      </w:r>
      <w:proofErr w:type="spellEnd"/>
      <w:r w:rsidRPr="00C544B4">
        <w:rPr>
          <w:sz w:val="20"/>
          <w:szCs w:val="20"/>
        </w:rPr>
        <w:t xml:space="preserve"> (z </w:t>
      </w:r>
      <w:proofErr w:type="spellStart"/>
      <w:r w:rsidRPr="00C544B4">
        <w:rPr>
          <w:sz w:val="20"/>
          <w:szCs w:val="20"/>
        </w:rPr>
        <w:t>uwzględnieniem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wszystkich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ocen</w:t>
      </w:r>
      <w:proofErr w:type="spellEnd"/>
      <w:r w:rsidRPr="00C544B4">
        <w:rPr>
          <w:sz w:val="20"/>
          <w:szCs w:val="20"/>
        </w:rPr>
        <w:t xml:space="preserve"> w </w:t>
      </w:r>
      <w:proofErr w:type="spellStart"/>
      <w:r w:rsidRPr="00C544B4">
        <w:rPr>
          <w:sz w:val="20"/>
          <w:szCs w:val="20"/>
        </w:rPr>
        <w:t>danym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roku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szkolnym</w:t>
      </w:r>
      <w:proofErr w:type="spellEnd"/>
      <w:r w:rsidRPr="00C544B4">
        <w:rPr>
          <w:sz w:val="20"/>
          <w:szCs w:val="20"/>
        </w:rPr>
        <w:t xml:space="preserve">) </w:t>
      </w:r>
      <w:proofErr w:type="spellStart"/>
      <w:r w:rsidRPr="00C544B4">
        <w:rPr>
          <w:sz w:val="20"/>
          <w:szCs w:val="20"/>
        </w:rPr>
        <w:t>ustala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się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jako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średnią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ważoną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ocen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bieżących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wg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następującej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skali</w:t>
      </w:r>
      <w:proofErr w:type="spellEnd"/>
      <w:r w:rsidRPr="00C544B4">
        <w:rPr>
          <w:sz w:val="20"/>
          <w:szCs w:val="20"/>
        </w:rPr>
        <w:t>:</w:t>
      </w:r>
    </w:p>
    <w:p w14:paraId="1B5AE81F" w14:textId="77777777" w:rsidR="009C7D1A" w:rsidRPr="00C544B4" w:rsidRDefault="009C7D1A" w:rsidP="009C7D1A">
      <w:pPr>
        <w:pStyle w:val="Akapitzlist"/>
        <w:spacing w:before="201"/>
        <w:ind w:right="108"/>
        <w:jc w:val="both"/>
        <w:rPr>
          <w:sz w:val="20"/>
          <w:szCs w:val="20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552"/>
      </w:tblGrid>
      <w:tr w:rsidR="009C7D1A" w:rsidRPr="00C544B4" w14:paraId="43E8D136" w14:textId="77777777" w:rsidTr="008F3B11">
        <w:tc>
          <w:tcPr>
            <w:tcW w:w="1842" w:type="dxa"/>
          </w:tcPr>
          <w:p w14:paraId="0987AC6E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Średnia</w:t>
            </w:r>
            <w:proofErr w:type="spellEnd"/>
            <w:r w:rsidRPr="00C544B4">
              <w:rPr>
                <w:sz w:val="20"/>
                <w:szCs w:val="20"/>
              </w:rPr>
              <w:t xml:space="preserve"> </w:t>
            </w:r>
            <w:proofErr w:type="spellStart"/>
            <w:r w:rsidRPr="00C544B4">
              <w:rPr>
                <w:sz w:val="20"/>
                <w:szCs w:val="20"/>
              </w:rPr>
              <w:t>ważona</w:t>
            </w:r>
            <w:proofErr w:type="spellEnd"/>
            <w:r w:rsidRPr="00C544B4">
              <w:rPr>
                <w:sz w:val="20"/>
                <w:szCs w:val="20"/>
              </w:rPr>
              <w:tab/>
            </w:r>
          </w:p>
        </w:tc>
        <w:tc>
          <w:tcPr>
            <w:tcW w:w="2552" w:type="dxa"/>
          </w:tcPr>
          <w:p w14:paraId="34EEB028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Ocena</w:t>
            </w:r>
            <w:proofErr w:type="spellEnd"/>
            <w:r w:rsidRPr="00C544B4">
              <w:rPr>
                <w:sz w:val="20"/>
                <w:szCs w:val="20"/>
              </w:rPr>
              <w:t xml:space="preserve"> </w:t>
            </w:r>
            <w:proofErr w:type="spellStart"/>
            <w:r w:rsidRPr="00C544B4">
              <w:rPr>
                <w:sz w:val="20"/>
                <w:szCs w:val="20"/>
              </w:rPr>
              <w:t>śródroczna</w:t>
            </w:r>
            <w:proofErr w:type="spellEnd"/>
            <w:r w:rsidRPr="00C544B4">
              <w:rPr>
                <w:sz w:val="20"/>
                <w:szCs w:val="20"/>
              </w:rPr>
              <w:t>/</w:t>
            </w:r>
            <w:proofErr w:type="spellStart"/>
            <w:r w:rsidRPr="00C544B4">
              <w:rPr>
                <w:sz w:val="20"/>
                <w:szCs w:val="20"/>
              </w:rPr>
              <w:t>roczna</w:t>
            </w:r>
            <w:proofErr w:type="spellEnd"/>
          </w:p>
        </w:tc>
      </w:tr>
      <w:tr w:rsidR="009C7D1A" w:rsidRPr="00C544B4" w14:paraId="25BD5562" w14:textId="77777777" w:rsidTr="008F3B11">
        <w:tc>
          <w:tcPr>
            <w:tcW w:w="1842" w:type="dxa"/>
          </w:tcPr>
          <w:p w14:paraId="55AEE6EC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r w:rsidRPr="00C544B4">
              <w:rPr>
                <w:sz w:val="20"/>
                <w:szCs w:val="20"/>
              </w:rPr>
              <w:t>0 – 1,74</w:t>
            </w:r>
          </w:p>
        </w:tc>
        <w:tc>
          <w:tcPr>
            <w:tcW w:w="2552" w:type="dxa"/>
          </w:tcPr>
          <w:p w14:paraId="31DDD190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niedostateczny</w:t>
            </w:r>
            <w:proofErr w:type="spellEnd"/>
          </w:p>
        </w:tc>
      </w:tr>
      <w:tr w:rsidR="009C7D1A" w:rsidRPr="00C544B4" w14:paraId="79475BBF" w14:textId="77777777" w:rsidTr="008F3B11">
        <w:tc>
          <w:tcPr>
            <w:tcW w:w="1842" w:type="dxa"/>
          </w:tcPr>
          <w:p w14:paraId="6B8162CC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r w:rsidRPr="00C544B4">
              <w:rPr>
                <w:sz w:val="20"/>
                <w:szCs w:val="20"/>
              </w:rPr>
              <w:t>1,75 – 2,50</w:t>
            </w:r>
          </w:p>
        </w:tc>
        <w:tc>
          <w:tcPr>
            <w:tcW w:w="2552" w:type="dxa"/>
          </w:tcPr>
          <w:p w14:paraId="5DB80FEA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dopuszczający</w:t>
            </w:r>
            <w:proofErr w:type="spellEnd"/>
          </w:p>
        </w:tc>
      </w:tr>
      <w:tr w:rsidR="009C7D1A" w:rsidRPr="00C544B4" w14:paraId="1F6B92E8" w14:textId="77777777" w:rsidTr="008F3B11">
        <w:tc>
          <w:tcPr>
            <w:tcW w:w="1842" w:type="dxa"/>
          </w:tcPr>
          <w:p w14:paraId="4197A320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544B4">
              <w:rPr>
                <w:sz w:val="20"/>
                <w:szCs w:val="20"/>
              </w:rPr>
              <w:t>2,51 – 3,50</w:t>
            </w:r>
          </w:p>
        </w:tc>
        <w:tc>
          <w:tcPr>
            <w:tcW w:w="2552" w:type="dxa"/>
          </w:tcPr>
          <w:p w14:paraId="7159DC76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dostateczny</w:t>
            </w:r>
            <w:proofErr w:type="spellEnd"/>
          </w:p>
        </w:tc>
      </w:tr>
      <w:tr w:rsidR="009C7D1A" w:rsidRPr="00C544B4" w14:paraId="215200C9" w14:textId="77777777" w:rsidTr="008F3B11">
        <w:tc>
          <w:tcPr>
            <w:tcW w:w="1842" w:type="dxa"/>
          </w:tcPr>
          <w:p w14:paraId="7CEF8174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544B4">
              <w:rPr>
                <w:sz w:val="20"/>
                <w:szCs w:val="20"/>
              </w:rPr>
              <w:t>3,51 – 4,50</w:t>
            </w:r>
          </w:p>
        </w:tc>
        <w:tc>
          <w:tcPr>
            <w:tcW w:w="2552" w:type="dxa"/>
          </w:tcPr>
          <w:p w14:paraId="0B4641AB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dobry</w:t>
            </w:r>
            <w:proofErr w:type="spellEnd"/>
          </w:p>
        </w:tc>
      </w:tr>
      <w:tr w:rsidR="009C7D1A" w:rsidRPr="00C544B4" w14:paraId="433D2263" w14:textId="77777777" w:rsidTr="008F3B11">
        <w:tc>
          <w:tcPr>
            <w:tcW w:w="1842" w:type="dxa"/>
          </w:tcPr>
          <w:p w14:paraId="61F4D351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544B4">
              <w:rPr>
                <w:sz w:val="20"/>
                <w:szCs w:val="20"/>
              </w:rPr>
              <w:t>4,51 – 5,50</w:t>
            </w:r>
          </w:p>
        </w:tc>
        <w:tc>
          <w:tcPr>
            <w:tcW w:w="2552" w:type="dxa"/>
          </w:tcPr>
          <w:p w14:paraId="085BC264" w14:textId="77777777" w:rsidR="009C7D1A" w:rsidRPr="00C544B4" w:rsidRDefault="009C7D1A" w:rsidP="008F3B11">
            <w:pPr>
              <w:tabs>
                <w:tab w:val="left" w:pos="4399"/>
              </w:tabs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bardzo</w:t>
            </w:r>
            <w:proofErr w:type="spellEnd"/>
            <w:r w:rsidRPr="00C544B4">
              <w:rPr>
                <w:sz w:val="20"/>
                <w:szCs w:val="20"/>
              </w:rPr>
              <w:t xml:space="preserve"> </w:t>
            </w:r>
            <w:proofErr w:type="spellStart"/>
            <w:r w:rsidRPr="00C544B4">
              <w:rPr>
                <w:sz w:val="20"/>
                <w:szCs w:val="20"/>
              </w:rPr>
              <w:t>dobry</w:t>
            </w:r>
            <w:proofErr w:type="spellEnd"/>
          </w:p>
        </w:tc>
      </w:tr>
      <w:tr w:rsidR="009C7D1A" w:rsidRPr="00C544B4" w14:paraId="454EF88D" w14:textId="77777777" w:rsidTr="008F3B11">
        <w:tc>
          <w:tcPr>
            <w:tcW w:w="1842" w:type="dxa"/>
          </w:tcPr>
          <w:p w14:paraId="1B5D0250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544B4">
              <w:rPr>
                <w:sz w:val="20"/>
                <w:szCs w:val="20"/>
              </w:rPr>
              <w:t>5,51 – 6</w:t>
            </w:r>
          </w:p>
        </w:tc>
        <w:tc>
          <w:tcPr>
            <w:tcW w:w="2552" w:type="dxa"/>
          </w:tcPr>
          <w:p w14:paraId="5A2E8270" w14:textId="77777777" w:rsidR="009C7D1A" w:rsidRPr="00C544B4" w:rsidRDefault="009C7D1A" w:rsidP="008F3B11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544B4">
              <w:rPr>
                <w:sz w:val="20"/>
                <w:szCs w:val="20"/>
              </w:rPr>
              <w:t>celujący</w:t>
            </w:r>
            <w:proofErr w:type="spellEnd"/>
          </w:p>
        </w:tc>
      </w:tr>
    </w:tbl>
    <w:p w14:paraId="01A2085A" w14:textId="77777777" w:rsidR="009C7D1A" w:rsidRPr="00C544B4" w:rsidRDefault="009C7D1A" w:rsidP="009C7D1A">
      <w:pPr>
        <w:pStyle w:val="Akapitzlist"/>
        <w:ind w:left="708"/>
        <w:jc w:val="both"/>
        <w:rPr>
          <w:sz w:val="20"/>
          <w:szCs w:val="20"/>
        </w:rPr>
      </w:pPr>
    </w:p>
    <w:p w14:paraId="402710FA" w14:textId="77777777" w:rsidR="009C7D1A" w:rsidRPr="00C544B4" w:rsidRDefault="009C7D1A" w:rsidP="009C7D1A">
      <w:pPr>
        <w:spacing w:line="276" w:lineRule="auto"/>
        <w:jc w:val="both"/>
        <w:rPr>
          <w:sz w:val="20"/>
          <w:szCs w:val="20"/>
        </w:rPr>
      </w:pPr>
      <w:proofErr w:type="spellStart"/>
      <w:r w:rsidRPr="00C544B4">
        <w:rPr>
          <w:sz w:val="20"/>
          <w:szCs w:val="20"/>
        </w:rPr>
        <w:t>Ocena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roczna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wynikająca</w:t>
      </w:r>
      <w:proofErr w:type="spellEnd"/>
      <w:r w:rsidRPr="00C544B4">
        <w:rPr>
          <w:sz w:val="20"/>
          <w:szCs w:val="20"/>
        </w:rPr>
        <w:t xml:space="preserve"> ze </w:t>
      </w:r>
      <w:proofErr w:type="spellStart"/>
      <w:r w:rsidRPr="00C544B4">
        <w:rPr>
          <w:sz w:val="20"/>
          <w:szCs w:val="20"/>
        </w:rPr>
        <w:t>średniej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ważonej</w:t>
      </w:r>
      <w:proofErr w:type="spellEnd"/>
      <w:r w:rsidRPr="00C544B4">
        <w:rPr>
          <w:sz w:val="20"/>
          <w:szCs w:val="20"/>
        </w:rPr>
        <w:t xml:space="preserve">, jest </w:t>
      </w:r>
      <w:proofErr w:type="spellStart"/>
      <w:r w:rsidRPr="00C544B4">
        <w:rPr>
          <w:sz w:val="20"/>
          <w:szCs w:val="20"/>
        </w:rPr>
        <w:t>oceną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minimalną</w:t>
      </w:r>
      <w:proofErr w:type="spellEnd"/>
      <w:r w:rsidRPr="00C544B4">
        <w:rPr>
          <w:sz w:val="20"/>
          <w:szCs w:val="20"/>
        </w:rPr>
        <w:t xml:space="preserve">. </w:t>
      </w:r>
      <w:proofErr w:type="spellStart"/>
      <w:r w:rsidRPr="00C544B4">
        <w:rPr>
          <w:sz w:val="20"/>
          <w:szCs w:val="20"/>
        </w:rPr>
        <w:t>Nauczyciel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biorąc</w:t>
      </w:r>
      <w:proofErr w:type="spellEnd"/>
      <w:r w:rsidRPr="00C544B4">
        <w:rPr>
          <w:sz w:val="20"/>
          <w:szCs w:val="20"/>
        </w:rPr>
        <w:t xml:space="preserve"> pod </w:t>
      </w:r>
      <w:proofErr w:type="spellStart"/>
      <w:r w:rsidRPr="00C544B4">
        <w:rPr>
          <w:sz w:val="20"/>
          <w:szCs w:val="20"/>
        </w:rPr>
        <w:t>uwagę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stopień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opanowania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materiału</w:t>
      </w:r>
      <w:proofErr w:type="spellEnd"/>
      <w:r w:rsidRPr="00C544B4">
        <w:rPr>
          <w:sz w:val="20"/>
          <w:szCs w:val="20"/>
        </w:rPr>
        <w:t xml:space="preserve">, ma </w:t>
      </w:r>
      <w:proofErr w:type="spellStart"/>
      <w:r w:rsidRPr="00C544B4">
        <w:rPr>
          <w:sz w:val="20"/>
          <w:szCs w:val="20"/>
        </w:rPr>
        <w:t>prawo</w:t>
      </w:r>
      <w:proofErr w:type="spellEnd"/>
      <w:r w:rsidRPr="00C544B4">
        <w:rPr>
          <w:sz w:val="20"/>
          <w:szCs w:val="20"/>
        </w:rPr>
        <w:t xml:space="preserve"> do </w:t>
      </w:r>
      <w:proofErr w:type="spellStart"/>
      <w:r w:rsidRPr="00C544B4">
        <w:rPr>
          <w:sz w:val="20"/>
          <w:szCs w:val="20"/>
        </w:rPr>
        <w:t>ustalenia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oceny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rocznej</w:t>
      </w:r>
      <w:proofErr w:type="spellEnd"/>
      <w:r w:rsidRPr="00C544B4">
        <w:rPr>
          <w:sz w:val="20"/>
          <w:szCs w:val="20"/>
        </w:rPr>
        <w:t xml:space="preserve"> o </w:t>
      </w:r>
      <w:proofErr w:type="spellStart"/>
      <w:r w:rsidRPr="00C544B4">
        <w:rPr>
          <w:sz w:val="20"/>
          <w:szCs w:val="20"/>
        </w:rPr>
        <w:t>jeden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stopień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wyższej</w:t>
      </w:r>
      <w:proofErr w:type="spellEnd"/>
      <w:r w:rsidRPr="00C544B4">
        <w:rPr>
          <w:sz w:val="20"/>
          <w:szCs w:val="20"/>
        </w:rPr>
        <w:t>.</w:t>
      </w:r>
    </w:p>
    <w:p w14:paraId="35C32E13" w14:textId="77777777" w:rsidR="009C7D1A" w:rsidRPr="00C544B4" w:rsidRDefault="009C7D1A" w:rsidP="009C7D1A">
      <w:pPr>
        <w:jc w:val="both"/>
        <w:rPr>
          <w:sz w:val="20"/>
          <w:szCs w:val="20"/>
        </w:rPr>
      </w:pPr>
      <w:r w:rsidRPr="00C544B4">
        <w:rPr>
          <w:sz w:val="20"/>
          <w:szCs w:val="20"/>
        </w:rPr>
        <w:t xml:space="preserve">3. </w:t>
      </w:r>
      <w:proofErr w:type="spellStart"/>
      <w:r w:rsidRPr="00C544B4">
        <w:rPr>
          <w:sz w:val="20"/>
          <w:szCs w:val="20"/>
        </w:rPr>
        <w:t>Uczeń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może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poprawić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oceny</w:t>
      </w:r>
      <w:proofErr w:type="spellEnd"/>
      <w:r w:rsidRPr="00C544B4">
        <w:rPr>
          <w:sz w:val="20"/>
          <w:szCs w:val="20"/>
        </w:rPr>
        <w:t xml:space="preserve">  w </w:t>
      </w:r>
      <w:proofErr w:type="spellStart"/>
      <w:r w:rsidRPr="00C544B4">
        <w:rPr>
          <w:sz w:val="20"/>
          <w:szCs w:val="20"/>
        </w:rPr>
        <w:t>terminie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uzgodnionym</w:t>
      </w:r>
      <w:proofErr w:type="spellEnd"/>
      <w:r w:rsidRPr="00C544B4">
        <w:rPr>
          <w:sz w:val="20"/>
          <w:szCs w:val="20"/>
        </w:rPr>
        <w:t xml:space="preserve"> z </w:t>
      </w:r>
      <w:proofErr w:type="spellStart"/>
      <w:r w:rsidRPr="00C544B4">
        <w:rPr>
          <w:sz w:val="20"/>
          <w:szCs w:val="20"/>
        </w:rPr>
        <w:t>nauczycielem</w:t>
      </w:r>
      <w:proofErr w:type="spellEnd"/>
      <w:r w:rsidRPr="00C544B4">
        <w:rPr>
          <w:sz w:val="20"/>
          <w:szCs w:val="20"/>
        </w:rPr>
        <w:t>.</w:t>
      </w:r>
    </w:p>
    <w:p w14:paraId="1BCB5962" w14:textId="77777777" w:rsidR="009C7D1A" w:rsidRPr="00C544B4" w:rsidRDefault="009C7D1A" w:rsidP="009C7D1A">
      <w:pPr>
        <w:jc w:val="both"/>
        <w:rPr>
          <w:sz w:val="20"/>
          <w:szCs w:val="20"/>
        </w:rPr>
      </w:pPr>
      <w:r w:rsidRPr="00C544B4">
        <w:rPr>
          <w:sz w:val="20"/>
          <w:szCs w:val="20"/>
        </w:rPr>
        <w:t xml:space="preserve">4. </w:t>
      </w:r>
      <w:proofErr w:type="spellStart"/>
      <w:r w:rsidRPr="00C544B4">
        <w:rPr>
          <w:sz w:val="20"/>
          <w:szCs w:val="20"/>
        </w:rPr>
        <w:t>Uczeń</w:t>
      </w:r>
      <w:proofErr w:type="spellEnd"/>
      <w:r w:rsidRPr="00C544B4">
        <w:rPr>
          <w:sz w:val="20"/>
          <w:szCs w:val="20"/>
        </w:rPr>
        <w:t xml:space="preserve"> jest </w:t>
      </w:r>
      <w:proofErr w:type="spellStart"/>
      <w:r w:rsidRPr="00C544B4">
        <w:rPr>
          <w:sz w:val="20"/>
          <w:szCs w:val="20"/>
        </w:rPr>
        <w:t>zobowiązany</w:t>
      </w:r>
      <w:proofErr w:type="spellEnd"/>
      <w:r w:rsidRPr="00C544B4">
        <w:rPr>
          <w:sz w:val="20"/>
          <w:szCs w:val="20"/>
        </w:rPr>
        <w:t xml:space="preserve"> do </w:t>
      </w:r>
      <w:proofErr w:type="spellStart"/>
      <w:r w:rsidRPr="00C544B4">
        <w:rPr>
          <w:sz w:val="20"/>
          <w:szCs w:val="20"/>
        </w:rPr>
        <w:t>przynoszenia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na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lekcje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zeszytu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podręcznika</w:t>
      </w:r>
      <w:proofErr w:type="spellEnd"/>
      <w:r w:rsidRPr="00C544B4">
        <w:rPr>
          <w:sz w:val="20"/>
          <w:szCs w:val="20"/>
        </w:rPr>
        <w:t xml:space="preserve">, </w:t>
      </w:r>
      <w:proofErr w:type="spellStart"/>
      <w:r w:rsidRPr="00C544B4">
        <w:rPr>
          <w:sz w:val="20"/>
          <w:szCs w:val="20"/>
        </w:rPr>
        <w:t>zeszytu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ćwiczeń</w:t>
      </w:r>
      <w:proofErr w:type="spellEnd"/>
      <w:r w:rsidRPr="00C544B4">
        <w:rPr>
          <w:sz w:val="20"/>
          <w:szCs w:val="20"/>
        </w:rPr>
        <w:t>.</w:t>
      </w:r>
    </w:p>
    <w:p w14:paraId="6330CD35" w14:textId="77777777" w:rsidR="009C7D1A" w:rsidRPr="00C544B4" w:rsidRDefault="009C7D1A" w:rsidP="009C7D1A">
      <w:pPr>
        <w:jc w:val="both"/>
        <w:rPr>
          <w:sz w:val="20"/>
          <w:szCs w:val="20"/>
        </w:rPr>
      </w:pPr>
      <w:r w:rsidRPr="00C544B4">
        <w:rPr>
          <w:sz w:val="20"/>
          <w:szCs w:val="20"/>
        </w:rPr>
        <w:t xml:space="preserve">5. </w:t>
      </w:r>
      <w:proofErr w:type="spellStart"/>
      <w:r w:rsidRPr="00C544B4">
        <w:rPr>
          <w:sz w:val="20"/>
          <w:szCs w:val="20"/>
        </w:rPr>
        <w:t>Nieprzygotowanie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ucznia</w:t>
      </w:r>
      <w:proofErr w:type="spellEnd"/>
      <w:r w:rsidRPr="00C544B4">
        <w:rPr>
          <w:sz w:val="20"/>
          <w:szCs w:val="20"/>
        </w:rPr>
        <w:t xml:space="preserve"> do </w:t>
      </w:r>
      <w:proofErr w:type="spellStart"/>
      <w:r w:rsidRPr="00C544B4">
        <w:rPr>
          <w:sz w:val="20"/>
          <w:szCs w:val="20"/>
        </w:rPr>
        <w:t>zajęć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regulowane</w:t>
      </w:r>
      <w:proofErr w:type="spellEnd"/>
      <w:r w:rsidRPr="00C544B4">
        <w:rPr>
          <w:sz w:val="20"/>
          <w:szCs w:val="20"/>
        </w:rPr>
        <w:t xml:space="preserve"> jest w </w:t>
      </w:r>
      <w:proofErr w:type="spellStart"/>
      <w:r w:rsidRPr="00C544B4">
        <w:rPr>
          <w:sz w:val="20"/>
          <w:szCs w:val="20"/>
        </w:rPr>
        <w:t>statucie</w:t>
      </w:r>
      <w:proofErr w:type="spellEnd"/>
      <w:r w:rsidRPr="00C544B4">
        <w:rPr>
          <w:sz w:val="20"/>
          <w:szCs w:val="20"/>
        </w:rPr>
        <w:t xml:space="preserve"> </w:t>
      </w:r>
      <w:proofErr w:type="spellStart"/>
      <w:r w:rsidRPr="00C544B4">
        <w:rPr>
          <w:sz w:val="20"/>
          <w:szCs w:val="20"/>
        </w:rPr>
        <w:t>szkoły</w:t>
      </w:r>
      <w:proofErr w:type="spellEnd"/>
      <w:r w:rsidRPr="00C544B4">
        <w:rPr>
          <w:sz w:val="20"/>
          <w:szCs w:val="20"/>
        </w:rPr>
        <w:t xml:space="preserve"> § 38, </w:t>
      </w:r>
      <w:proofErr w:type="spellStart"/>
      <w:r w:rsidRPr="00C544B4">
        <w:rPr>
          <w:sz w:val="20"/>
          <w:szCs w:val="20"/>
        </w:rPr>
        <w:t>ustęp</w:t>
      </w:r>
      <w:proofErr w:type="spellEnd"/>
      <w:r w:rsidRPr="00C544B4">
        <w:rPr>
          <w:sz w:val="20"/>
          <w:szCs w:val="20"/>
        </w:rPr>
        <w:t xml:space="preserve"> 6,7,8 </w:t>
      </w:r>
      <w:proofErr w:type="spellStart"/>
      <w:r w:rsidRPr="00C544B4">
        <w:rPr>
          <w:sz w:val="20"/>
          <w:szCs w:val="20"/>
        </w:rPr>
        <w:t>i</w:t>
      </w:r>
      <w:proofErr w:type="spellEnd"/>
      <w:r w:rsidRPr="00C544B4">
        <w:rPr>
          <w:sz w:val="20"/>
          <w:szCs w:val="20"/>
        </w:rPr>
        <w:t xml:space="preserve"> 9.</w:t>
      </w:r>
    </w:p>
    <w:p w14:paraId="623D4477" w14:textId="77777777" w:rsidR="009C7D1A" w:rsidRPr="00C544B4" w:rsidRDefault="009C7D1A" w:rsidP="009C7D1A">
      <w:pPr>
        <w:spacing w:line="276" w:lineRule="auto"/>
        <w:rPr>
          <w:rFonts w:cs="Aptos"/>
          <w:sz w:val="20"/>
          <w:szCs w:val="20"/>
        </w:rPr>
      </w:pPr>
    </w:p>
    <w:p w14:paraId="6F7F8648" w14:textId="4CF64395" w:rsidR="00321548" w:rsidRPr="00C544B4" w:rsidRDefault="00321548" w:rsidP="00C2032C">
      <w:pPr>
        <w:pStyle w:val="Standard"/>
        <w:outlineLvl w:val="0"/>
        <w:rPr>
          <w:b/>
          <w:bCs/>
          <w:i/>
          <w:iCs/>
          <w:sz w:val="20"/>
          <w:szCs w:val="20"/>
          <w:lang w:val="pl-PL"/>
        </w:rPr>
      </w:pPr>
    </w:p>
    <w:p w14:paraId="3D7E26A2" w14:textId="77777777" w:rsidR="00D007D7" w:rsidRPr="00C544B4" w:rsidRDefault="00D007D7" w:rsidP="00AD2153">
      <w:pPr>
        <w:pStyle w:val="Standard"/>
        <w:outlineLvl w:val="0"/>
        <w:rPr>
          <w:sz w:val="20"/>
          <w:szCs w:val="20"/>
          <w:lang w:val="pl-PL"/>
        </w:rPr>
      </w:pPr>
    </w:p>
    <w:sectPr w:rsidR="00D007D7" w:rsidRPr="00C544B4" w:rsidSect="00CA1EC3"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5E511" w14:textId="77777777" w:rsidR="00831092" w:rsidRDefault="00831092" w:rsidP="00BE283B">
      <w:r>
        <w:separator/>
      </w:r>
    </w:p>
  </w:endnote>
  <w:endnote w:type="continuationSeparator" w:id="0">
    <w:p w14:paraId="023AF102" w14:textId="77777777" w:rsidR="00831092" w:rsidRDefault="00831092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B0ADE" w14:textId="2D753C21" w:rsidR="00E23951" w:rsidRDefault="006133D6" w:rsidP="00C0519C">
    <w:pPr>
      <w:pStyle w:val="Stopka"/>
      <w:jc w:val="right"/>
    </w:pPr>
    <w:del w:id="0" w:author="Anna Waksmundzka-Góra" w:date="2025-09-02T14:43:00Z" w16du:dateUtc="2025-09-02T12:43:00Z">
      <w:r w:rsidDel="00AF4CF4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366111" wp14:editId="05802744">
                <wp:simplePos x="0" y="0"/>
                <wp:positionH relativeFrom="margin">
                  <wp:align>left</wp:align>
                </wp:positionH>
                <wp:positionV relativeFrom="margin">
                  <wp:posOffset>6040755</wp:posOffset>
                </wp:positionV>
                <wp:extent cx="3096260" cy="385445"/>
                <wp:effectExtent l="0" t="0" r="8890" b="0"/>
                <wp:wrapSquare wrapText="bothSides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0" y="0"/>
                          <a:chExt cx="0" cy="0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9FA78" id="Grupa 1" o:spid="_x0000_s1026" style="position:absolute;margin-left:0;margin-top:475.65pt;width:243.8pt;height:30.35pt;z-index:251658240;mso-position-horizontal:left;mso-position-horizontal-relative:margin;mso-position-vertical-relative:margin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">
                <w10:wrap type="square" anchorx="margin" anchory="margin"/>
              </v:group>
            </w:pict>
          </mc:Fallback>
        </mc:AlternateConten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016A4" w14:textId="77777777" w:rsidR="00831092" w:rsidRDefault="00831092" w:rsidP="00BE283B">
      <w:r>
        <w:separator/>
      </w:r>
    </w:p>
  </w:footnote>
  <w:footnote w:type="continuationSeparator" w:id="0">
    <w:p w14:paraId="17F78F55" w14:textId="77777777" w:rsidR="00831092" w:rsidRDefault="00831092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3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866959">
    <w:abstractNumId w:val="1"/>
  </w:num>
  <w:num w:numId="2" w16cid:durableId="319962509">
    <w:abstractNumId w:val="12"/>
  </w:num>
  <w:num w:numId="3" w16cid:durableId="1001859474">
    <w:abstractNumId w:val="2"/>
  </w:num>
  <w:num w:numId="4" w16cid:durableId="1587227090">
    <w:abstractNumId w:val="9"/>
  </w:num>
  <w:num w:numId="5" w16cid:durableId="1366295061">
    <w:abstractNumId w:val="26"/>
  </w:num>
  <w:num w:numId="6" w16cid:durableId="843398018">
    <w:abstractNumId w:val="14"/>
  </w:num>
  <w:num w:numId="7" w16cid:durableId="1294680571">
    <w:abstractNumId w:val="36"/>
  </w:num>
  <w:num w:numId="8" w16cid:durableId="1681470589">
    <w:abstractNumId w:val="33"/>
  </w:num>
  <w:num w:numId="9" w16cid:durableId="1816876049">
    <w:abstractNumId w:val="35"/>
  </w:num>
  <w:num w:numId="10" w16cid:durableId="45496673">
    <w:abstractNumId w:val="17"/>
  </w:num>
  <w:num w:numId="11" w16cid:durableId="1574656907">
    <w:abstractNumId w:val="16"/>
  </w:num>
  <w:num w:numId="12" w16cid:durableId="1713964806">
    <w:abstractNumId w:val="32"/>
  </w:num>
  <w:num w:numId="13" w16cid:durableId="1094673083">
    <w:abstractNumId w:val="19"/>
  </w:num>
  <w:num w:numId="14" w16cid:durableId="339627617">
    <w:abstractNumId w:val="13"/>
  </w:num>
  <w:num w:numId="15" w16cid:durableId="145124241">
    <w:abstractNumId w:val="21"/>
  </w:num>
  <w:num w:numId="16" w16cid:durableId="1951549617">
    <w:abstractNumId w:val="0"/>
  </w:num>
  <w:num w:numId="17" w16cid:durableId="2071074278">
    <w:abstractNumId w:val="6"/>
  </w:num>
  <w:num w:numId="18" w16cid:durableId="1682929348">
    <w:abstractNumId w:val="5"/>
  </w:num>
  <w:num w:numId="19" w16cid:durableId="186259391">
    <w:abstractNumId w:val="3"/>
  </w:num>
  <w:num w:numId="20" w16cid:durableId="807086249">
    <w:abstractNumId w:val="11"/>
  </w:num>
  <w:num w:numId="21" w16cid:durableId="744185959">
    <w:abstractNumId w:val="20"/>
  </w:num>
  <w:num w:numId="22" w16cid:durableId="1802337823">
    <w:abstractNumId w:val="18"/>
  </w:num>
  <w:num w:numId="23" w16cid:durableId="1079406226">
    <w:abstractNumId w:val="34"/>
  </w:num>
  <w:num w:numId="24" w16cid:durableId="789318717">
    <w:abstractNumId w:val="28"/>
  </w:num>
  <w:num w:numId="25" w16cid:durableId="1357540296">
    <w:abstractNumId w:val="31"/>
  </w:num>
  <w:num w:numId="26" w16cid:durableId="505830042">
    <w:abstractNumId w:val="25"/>
  </w:num>
  <w:num w:numId="27" w16cid:durableId="2086951498">
    <w:abstractNumId w:val="4"/>
  </w:num>
  <w:num w:numId="28" w16cid:durableId="264774204">
    <w:abstractNumId w:val="30"/>
  </w:num>
  <w:num w:numId="29" w16cid:durableId="590436955">
    <w:abstractNumId w:val="29"/>
  </w:num>
  <w:num w:numId="30" w16cid:durableId="644941286">
    <w:abstractNumId w:val="23"/>
  </w:num>
  <w:num w:numId="31" w16cid:durableId="1265769310">
    <w:abstractNumId w:val="8"/>
  </w:num>
  <w:num w:numId="32" w16cid:durableId="1515027837">
    <w:abstractNumId w:val="10"/>
  </w:num>
  <w:num w:numId="33" w16cid:durableId="1927034984">
    <w:abstractNumId w:val="22"/>
  </w:num>
  <w:num w:numId="34" w16cid:durableId="497498715">
    <w:abstractNumId w:val="27"/>
  </w:num>
  <w:num w:numId="35" w16cid:durableId="1732847588">
    <w:abstractNumId w:val="24"/>
  </w:num>
  <w:num w:numId="36" w16cid:durableId="430785202">
    <w:abstractNumId w:val="15"/>
  </w:num>
  <w:num w:numId="37" w16cid:durableId="1982274052">
    <w:abstractNumId w:val="7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Waksmundzka-Góra">
    <w15:presenceInfo w15:providerId="Windows Live" w15:userId="7b4ea0143ca580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1E"/>
    <w:rsid w:val="00006E7B"/>
    <w:rsid w:val="00014640"/>
    <w:rsid w:val="00017DC5"/>
    <w:rsid w:val="00020332"/>
    <w:rsid w:val="00022780"/>
    <w:rsid w:val="00030DC3"/>
    <w:rsid w:val="00032AB7"/>
    <w:rsid w:val="00034A50"/>
    <w:rsid w:val="00043363"/>
    <w:rsid w:val="00066E0B"/>
    <w:rsid w:val="00073763"/>
    <w:rsid w:val="000827BE"/>
    <w:rsid w:val="000911B7"/>
    <w:rsid w:val="00093546"/>
    <w:rsid w:val="000957DF"/>
    <w:rsid w:val="00096A15"/>
    <w:rsid w:val="000A1053"/>
    <w:rsid w:val="000A508F"/>
    <w:rsid w:val="000A5DA0"/>
    <w:rsid w:val="000A78D5"/>
    <w:rsid w:val="000B3B46"/>
    <w:rsid w:val="000B42F5"/>
    <w:rsid w:val="000C5812"/>
    <w:rsid w:val="000C5903"/>
    <w:rsid w:val="000D348E"/>
    <w:rsid w:val="000E18F9"/>
    <w:rsid w:val="000E68FB"/>
    <w:rsid w:val="000E7312"/>
    <w:rsid w:val="000E7D0E"/>
    <w:rsid w:val="000F0EA6"/>
    <w:rsid w:val="000F6A95"/>
    <w:rsid w:val="001010D9"/>
    <w:rsid w:val="00105F71"/>
    <w:rsid w:val="001077C4"/>
    <w:rsid w:val="0011003B"/>
    <w:rsid w:val="00113CBF"/>
    <w:rsid w:val="001177C7"/>
    <w:rsid w:val="00124653"/>
    <w:rsid w:val="001354AC"/>
    <w:rsid w:val="00136ECA"/>
    <w:rsid w:val="001378CE"/>
    <w:rsid w:val="00137A5D"/>
    <w:rsid w:val="00144BA3"/>
    <w:rsid w:val="0014664F"/>
    <w:rsid w:val="00156CE0"/>
    <w:rsid w:val="001651B2"/>
    <w:rsid w:val="00181A13"/>
    <w:rsid w:val="00181D22"/>
    <w:rsid w:val="001832FC"/>
    <w:rsid w:val="0018360D"/>
    <w:rsid w:val="00183CA0"/>
    <w:rsid w:val="001875B1"/>
    <w:rsid w:val="00191B40"/>
    <w:rsid w:val="001921B2"/>
    <w:rsid w:val="00192AF8"/>
    <w:rsid w:val="001A023C"/>
    <w:rsid w:val="001B084D"/>
    <w:rsid w:val="001B4194"/>
    <w:rsid w:val="001B498E"/>
    <w:rsid w:val="001B6129"/>
    <w:rsid w:val="001B6ABA"/>
    <w:rsid w:val="001C5619"/>
    <w:rsid w:val="001E2E96"/>
    <w:rsid w:val="001E5602"/>
    <w:rsid w:val="001E7A5B"/>
    <w:rsid w:val="001F1219"/>
    <w:rsid w:val="001F5958"/>
    <w:rsid w:val="001F7E5B"/>
    <w:rsid w:val="002006EA"/>
    <w:rsid w:val="002040BA"/>
    <w:rsid w:val="002040BF"/>
    <w:rsid w:val="00205A7A"/>
    <w:rsid w:val="00206848"/>
    <w:rsid w:val="0020749F"/>
    <w:rsid w:val="002179F3"/>
    <w:rsid w:val="00227947"/>
    <w:rsid w:val="00237C12"/>
    <w:rsid w:val="00241B22"/>
    <w:rsid w:val="00244445"/>
    <w:rsid w:val="00244A0A"/>
    <w:rsid w:val="00245292"/>
    <w:rsid w:val="002642D9"/>
    <w:rsid w:val="00267068"/>
    <w:rsid w:val="00283798"/>
    <w:rsid w:val="002837A8"/>
    <w:rsid w:val="00293EA8"/>
    <w:rsid w:val="002957F7"/>
    <w:rsid w:val="00296AD1"/>
    <w:rsid w:val="002A109F"/>
    <w:rsid w:val="002A37C7"/>
    <w:rsid w:val="002B40DD"/>
    <w:rsid w:val="002C224E"/>
    <w:rsid w:val="002D19E6"/>
    <w:rsid w:val="002E4AD1"/>
    <w:rsid w:val="002F2931"/>
    <w:rsid w:val="003006A5"/>
    <w:rsid w:val="00303F60"/>
    <w:rsid w:val="00306CCA"/>
    <w:rsid w:val="00306F09"/>
    <w:rsid w:val="003143F1"/>
    <w:rsid w:val="00321548"/>
    <w:rsid w:val="00322581"/>
    <w:rsid w:val="0033140B"/>
    <w:rsid w:val="003472BB"/>
    <w:rsid w:val="00355736"/>
    <w:rsid w:val="00361BC9"/>
    <w:rsid w:val="003673F0"/>
    <w:rsid w:val="003702DA"/>
    <w:rsid w:val="00374008"/>
    <w:rsid w:val="003772AA"/>
    <w:rsid w:val="0037736A"/>
    <w:rsid w:val="0038018D"/>
    <w:rsid w:val="00381684"/>
    <w:rsid w:val="00381BA9"/>
    <w:rsid w:val="0038219E"/>
    <w:rsid w:val="00383698"/>
    <w:rsid w:val="0038779A"/>
    <w:rsid w:val="003A0F6E"/>
    <w:rsid w:val="003A5667"/>
    <w:rsid w:val="003A5841"/>
    <w:rsid w:val="003C6E31"/>
    <w:rsid w:val="003D00FA"/>
    <w:rsid w:val="003D20D3"/>
    <w:rsid w:val="003D2E9D"/>
    <w:rsid w:val="003E321F"/>
    <w:rsid w:val="003F06E2"/>
    <w:rsid w:val="003F6561"/>
    <w:rsid w:val="00400EC3"/>
    <w:rsid w:val="0040376E"/>
    <w:rsid w:val="00416490"/>
    <w:rsid w:val="0041650C"/>
    <w:rsid w:val="004278E0"/>
    <w:rsid w:val="004345C6"/>
    <w:rsid w:val="004412AE"/>
    <w:rsid w:val="004435CB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44B"/>
    <w:rsid w:val="00482957"/>
    <w:rsid w:val="004838B4"/>
    <w:rsid w:val="0049736D"/>
    <w:rsid w:val="004B520F"/>
    <w:rsid w:val="004C4ED6"/>
    <w:rsid w:val="004C775B"/>
    <w:rsid w:val="004C7B62"/>
    <w:rsid w:val="004D24C2"/>
    <w:rsid w:val="004D50E2"/>
    <w:rsid w:val="004E01B6"/>
    <w:rsid w:val="004E0AE9"/>
    <w:rsid w:val="004F46CD"/>
    <w:rsid w:val="004F4CBD"/>
    <w:rsid w:val="005111E5"/>
    <w:rsid w:val="00514FEF"/>
    <w:rsid w:val="00517363"/>
    <w:rsid w:val="0052122F"/>
    <w:rsid w:val="00524057"/>
    <w:rsid w:val="005263A8"/>
    <w:rsid w:val="00532840"/>
    <w:rsid w:val="00552A13"/>
    <w:rsid w:val="00554E6E"/>
    <w:rsid w:val="005634AB"/>
    <w:rsid w:val="00563AE4"/>
    <w:rsid w:val="00567868"/>
    <w:rsid w:val="005737C5"/>
    <w:rsid w:val="00580509"/>
    <w:rsid w:val="00585D04"/>
    <w:rsid w:val="005A18C9"/>
    <w:rsid w:val="005A1AA9"/>
    <w:rsid w:val="005A1BE9"/>
    <w:rsid w:val="005B492E"/>
    <w:rsid w:val="005D1CC4"/>
    <w:rsid w:val="005E09FB"/>
    <w:rsid w:val="005E3C8B"/>
    <w:rsid w:val="005E4BEA"/>
    <w:rsid w:val="005F62A8"/>
    <w:rsid w:val="006133D6"/>
    <w:rsid w:val="006156D8"/>
    <w:rsid w:val="00620764"/>
    <w:rsid w:val="00621B07"/>
    <w:rsid w:val="006250CE"/>
    <w:rsid w:val="00640FE0"/>
    <w:rsid w:val="00644D4D"/>
    <w:rsid w:val="00652235"/>
    <w:rsid w:val="00662E9B"/>
    <w:rsid w:val="00690D7E"/>
    <w:rsid w:val="006A0410"/>
    <w:rsid w:val="006A06D3"/>
    <w:rsid w:val="006A2142"/>
    <w:rsid w:val="006A2EA4"/>
    <w:rsid w:val="006A6F81"/>
    <w:rsid w:val="006B3DF0"/>
    <w:rsid w:val="006C3C69"/>
    <w:rsid w:val="006C6EA0"/>
    <w:rsid w:val="006D10A5"/>
    <w:rsid w:val="006D4084"/>
    <w:rsid w:val="006D5DEA"/>
    <w:rsid w:val="006E148C"/>
    <w:rsid w:val="006E35D9"/>
    <w:rsid w:val="006E604F"/>
    <w:rsid w:val="006F6ADC"/>
    <w:rsid w:val="00702DE9"/>
    <w:rsid w:val="007033A5"/>
    <w:rsid w:val="0072303B"/>
    <w:rsid w:val="00734A67"/>
    <w:rsid w:val="007353D6"/>
    <w:rsid w:val="00736980"/>
    <w:rsid w:val="00741898"/>
    <w:rsid w:val="00742B7B"/>
    <w:rsid w:val="007449D3"/>
    <w:rsid w:val="00745605"/>
    <w:rsid w:val="007630F1"/>
    <w:rsid w:val="007636CA"/>
    <w:rsid w:val="007717F0"/>
    <w:rsid w:val="00772D52"/>
    <w:rsid w:val="00783061"/>
    <w:rsid w:val="00786554"/>
    <w:rsid w:val="00790AE0"/>
    <w:rsid w:val="00795706"/>
    <w:rsid w:val="00796659"/>
    <w:rsid w:val="007A63F1"/>
    <w:rsid w:val="007A6761"/>
    <w:rsid w:val="007A6952"/>
    <w:rsid w:val="007B1E76"/>
    <w:rsid w:val="007B2CF7"/>
    <w:rsid w:val="007B498C"/>
    <w:rsid w:val="007B6EC3"/>
    <w:rsid w:val="007B790C"/>
    <w:rsid w:val="007C4076"/>
    <w:rsid w:val="007D4EE4"/>
    <w:rsid w:val="007D50B3"/>
    <w:rsid w:val="007D743C"/>
    <w:rsid w:val="007E0FF7"/>
    <w:rsid w:val="007F2183"/>
    <w:rsid w:val="008030A2"/>
    <w:rsid w:val="00812EAA"/>
    <w:rsid w:val="00813FC0"/>
    <w:rsid w:val="00821BF3"/>
    <w:rsid w:val="00822E8D"/>
    <w:rsid w:val="00831092"/>
    <w:rsid w:val="00832783"/>
    <w:rsid w:val="008375E3"/>
    <w:rsid w:val="00843755"/>
    <w:rsid w:val="00844613"/>
    <w:rsid w:val="008457D8"/>
    <w:rsid w:val="00847503"/>
    <w:rsid w:val="00850023"/>
    <w:rsid w:val="008503CD"/>
    <w:rsid w:val="008608CD"/>
    <w:rsid w:val="00862F89"/>
    <w:rsid w:val="008632C9"/>
    <w:rsid w:val="00876408"/>
    <w:rsid w:val="00882A8C"/>
    <w:rsid w:val="0089109F"/>
    <w:rsid w:val="00892400"/>
    <w:rsid w:val="00897C30"/>
    <w:rsid w:val="008A5F40"/>
    <w:rsid w:val="008B05A4"/>
    <w:rsid w:val="008B7D39"/>
    <w:rsid w:val="008C3F9E"/>
    <w:rsid w:val="008C776E"/>
    <w:rsid w:val="008D28E5"/>
    <w:rsid w:val="008D7125"/>
    <w:rsid w:val="00900855"/>
    <w:rsid w:val="00904724"/>
    <w:rsid w:val="00922475"/>
    <w:rsid w:val="00926A75"/>
    <w:rsid w:val="00926CCC"/>
    <w:rsid w:val="009316A7"/>
    <w:rsid w:val="00941A77"/>
    <w:rsid w:val="0094576E"/>
    <w:rsid w:val="00953579"/>
    <w:rsid w:val="00953A50"/>
    <w:rsid w:val="009540F1"/>
    <w:rsid w:val="00954324"/>
    <w:rsid w:val="009546BA"/>
    <w:rsid w:val="009579AB"/>
    <w:rsid w:val="00966F3D"/>
    <w:rsid w:val="0097382D"/>
    <w:rsid w:val="00973E7E"/>
    <w:rsid w:val="009841A1"/>
    <w:rsid w:val="00993895"/>
    <w:rsid w:val="0099795A"/>
    <w:rsid w:val="009A020F"/>
    <w:rsid w:val="009A4211"/>
    <w:rsid w:val="009A47A3"/>
    <w:rsid w:val="009A7666"/>
    <w:rsid w:val="009B175D"/>
    <w:rsid w:val="009C165F"/>
    <w:rsid w:val="009C5B56"/>
    <w:rsid w:val="009C725C"/>
    <w:rsid w:val="009C7A0D"/>
    <w:rsid w:val="009C7D1A"/>
    <w:rsid w:val="009D063B"/>
    <w:rsid w:val="009F1AC6"/>
    <w:rsid w:val="009F2ACF"/>
    <w:rsid w:val="009F7B02"/>
    <w:rsid w:val="00A02AF0"/>
    <w:rsid w:val="00A10265"/>
    <w:rsid w:val="00A1277E"/>
    <w:rsid w:val="00A1284F"/>
    <w:rsid w:val="00A12E89"/>
    <w:rsid w:val="00A15D4B"/>
    <w:rsid w:val="00A238EC"/>
    <w:rsid w:val="00A25246"/>
    <w:rsid w:val="00A341C0"/>
    <w:rsid w:val="00A3628B"/>
    <w:rsid w:val="00A40D7D"/>
    <w:rsid w:val="00A42F7F"/>
    <w:rsid w:val="00A43A1D"/>
    <w:rsid w:val="00A44863"/>
    <w:rsid w:val="00A511FB"/>
    <w:rsid w:val="00A516F8"/>
    <w:rsid w:val="00A530E3"/>
    <w:rsid w:val="00A563D7"/>
    <w:rsid w:val="00A60C05"/>
    <w:rsid w:val="00A630DB"/>
    <w:rsid w:val="00A67CEE"/>
    <w:rsid w:val="00A71767"/>
    <w:rsid w:val="00A73E80"/>
    <w:rsid w:val="00A76D29"/>
    <w:rsid w:val="00A840D2"/>
    <w:rsid w:val="00AA2E3A"/>
    <w:rsid w:val="00AA7358"/>
    <w:rsid w:val="00AB4FFE"/>
    <w:rsid w:val="00AB6A61"/>
    <w:rsid w:val="00AC56E1"/>
    <w:rsid w:val="00AD0F22"/>
    <w:rsid w:val="00AD2153"/>
    <w:rsid w:val="00AE4C55"/>
    <w:rsid w:val="00AF0035"/>
    <w:rsid w:val="00AF3999"/>
    <w:rsid w:val="00AF4CF4"/>
    <w:rsid w:val="00B056A6"/>
    <w:rsid w:val="00B11FE3"/>
    <w:rsid w:val="00B13F10"/>
    <w:rsid w:val="00B32BF6"/>
    <w:rsid w:val="00B40FA4"/>
    <w:rsid w:val="00B5090E"/>
    <w:rsid w:val="00B56168"/>
    <w:rsid w:val="00B56729"/>
    <w:rsid w:val="00B702C2"/>
    <w:rsid w:val="00B74899"/>
    <w:rsid w:val="00B75269"/>
    <w:rsid w:val="00B81256"/>
    <w:rsid w:val="00B82D95"/>
    <w:rsid w:val="00B83613"/>
    <w:rsid w:val="00B94610"/>
    <w:rsid w:val="00B95163"/>
    <w:rsid w:val="00BA1587"/>
    <w:rsid w:val="00BA25EB"/>
    <w:rsid w:val="00BA5570"/>
    <w:rsid w:val="00BB31E5"/>
    <w:rsid w:val="00BB6F14"/>
    <w:rsid w:val="00BC050C"/>
    <w:rsid w:val="00BC56CE"/>
    <w:rsid w:val="00BD160B"/>
    <w:rsid w:val="00BD1D6E"/>
    <w:rsid w:val="00BE283B"/>
    <w:rsid w:val="00BE63E9"/>
    <w:rsid w:val="00BF0B73"/>
    <w:rsid w:val="00C030EA"/>
    <w:rsid w:val="00C0519C"/>
    <w:rsid w:val="00C11BE2"/>
    <w:rsid w:val="00C14086"/>
    <w:rsid w:val="00C1480B"/>
    <w:rsid w:val="00C2032C"/>
    <w:rsid w:val="00C457DA"/>
    <w:rsid w:val="00C503C3"/>
    <w:rsid w:val="00C544B4"/>
    <w:rsid w:val="00C544CE"/>
    <w:rsid w:val="00C6665D"/>
    <w:rsid w:val="00C66ED3"/>
    <w:rsid w:val="00C75B15"/>
    <w:rsid w:val="00C77B53"/>
    <w:rsid w:val="00C91BBD"/>
    <w:rsid w:val="00C95123"/>
    <w:rsid w:val="00CA1EC3"/>
    <w:rsid w:val="00CA5FA1"/>
    <w:rsid w:val="00CB1C59"/>
    <w:rsid w:val="00CC00FB"/>
    <w:rsid w:val="00CC208E"/>
    <w:rsid w:val="00CC26FD"/>
    <w:rsid w:val="00CC5C9F"/>
    <w:rsid w:val="00CD51CB"/>
    <w:rsid w:val="00CE1A2F"/>
    <w:rsid w:val="00CE240B"/>
    <w:rsid w:val="00CE304E"/>
    <w:rsid w:val="00CF5EAC"/>
    <w:rsid w:val="00CF6509"/>
    <w:rsid w:val="00D00362"/>
    <w:rsid w:val="00D007D7"/>
    <w:rsid w:val="00D06E7B"/>
    <w:rsid w:val="00D22E92"/>
    <w:rsid w:val="00D26E26"/>
    <w:rsid w:val="00D2715B"/>
    <w:rsid w:val="00D307CF"/>
    <w:rsid w:val="00D33A5A"/>
    <w:rsid w:val="00D34782"/>
    <w:rsid w:val="00D34B01"/>
    <w:rsid w:val="00D36E4B"/>
    <w:rsid w:val="00D40295"/>
    <w:rsid w:val="00D472E0"/>
    <w:rsid w:val="00D51991"/>
    <w:rsid w:val="00D56033"/>
    <w:rsid w:val="00D5699D"/>
    <w:rsid w:val="00D71633"/>
    <w:rsid w:val="00D71B3C"/>
    <w:rsid w:val="00D72F78"/>
    <w:rsid w:val="00D77612"/>
    <w:rsid w:val="00D84F9D"/>
    <w:rsid w:val="00D85DEE"/>
    <w:rsid w:val="00D86090"/>
    <w:rsid w:val="00D86A21"/>
    <w:rsid w:val="00D95CD4"/>
    <w:rsid w:val="00D97616"/>
    <w:rsid w:val="00D97A3D"/>
    <w:rsid w:val="00DA31B7"/>
    <w:rsid w:val="00DA467B"/>
    <w:rsid w:val="00DB18EB"/>
    <w:rsid w:val="00DB2BE0"/>
    <w:rsid w:val="00DB377D"/>
    <w:rsid w:val="00DB395F"/>
    <w:rsid w:val="00DB4BF7"/>
    <w:rsid w:val="00DC3AC9"/>
    <w:rsid w:val="00DC6AA9"/>
    <w:rsid w:val="00DD159A"/>
    <w:rsid w:val="00DD26FE"/>
    <w:rsid w:val="00DD6856"/>
    <w:rsid w:val="00DF1528"/>
    <w:rsid w:val="00DF77CD"/>
    <w:rsid w:val="00E00067"/>
    <w:rsid w:val="00E03E8D"/>
    <w:rsid w:val="00E06991"/>
    <w:rsid w:val="00E17D83"/>
    <w:rsid w:val="00E23951"/>
    <w:rsid w:val="00E23F25"/>
    <w:rsid w:val="00E33144"/>
    <w:rsid w:val="00E522CF"/>
    <w:rsid w:val="00E53D60"/>
    <w:rsid w:val="00E55F91"/>
    <w:rsid w:val="00E56691"/>
    <w:rsid w:val="00E6011B"/>
    <w:rsid w:val="00E62EE8"/>
    <w:rsid w:val="00E659D1"/>
    <w:rsid w:val="00E66A70"/>
    <w:rsid w:val="00E75861"/>
    <w:rsid w:val="00E77AAC"/>
    <w:rsid w:val="00E8062B"/>
    <w:rsid w:val="00E80E78"/>
    <w:rsid w:val="00E82FC8"/>
    <w:rsid w:val="00E84F3A"/>
    <w:rsid w:val="00EB2266"/>
    <w:rsid w:val="00EC2687"/>
    <w:rsid w:val="00EC43F9"/>
    <w:rsid w:val="00ED2C09"/>
    <w:rsid w:val="00EE04A1"/>
    <w:rsid w:val="00F06C9A"/>
    <w:rsid w:val="00F06FE2"/>
    <w:rsid w:val="00F17D8D"/>
    <w:rsid w:val="00F21697"/>
    <w:rsid w:val="00F37762"/>
    <w:rsid w:val="00F404A5"/>
    <w:rsid w:val="00F415E9"/>
    <w:rsid w:val="00F430BD"/>
    <w:rsid w:val="00F504AC"/>
    <w:rsid w:val="00F54459"/>
    <w:rsid w:val="00F548C6"/>
    <w:rsid w:val="00F602A6"/>
    <w:rsid w:val="00F61033"/>
    <w:rsid w:val="00F67D6F"/>
    <w:rsid w:val="00F74579"/>
    <w:rsid w:val="00F83E33"/>
    <w:rsid w:val="00F83F11"/>
    <w:rsid w:val="00F86606"/>
    <w:rsid w:val="00F90569"/>
    <w:rsid w:val="00F91000"/>
    <w:rsid w:val="00FA3478"/>
    <w:rsid w:val="00FB357C"/>
    <w:rsid w:val="00FC29E1"/>
    <w:rsid w:val="00FC4743"/>
    <w:rsid w:val="00FD568F"/>
    <w:rsid w:val="00FD7E16"/>
    <w:rsid w:val="00FE1AF9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9BE26"/>
  <w15:chartTrackingRefBased/>
  <w15:docId w15:val="{AFCEFCF2-D521-4A46-87EF-6861B5DF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qFormat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17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DC5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qFormat/>
    <w:rsid w:val="009C7D1A"/>
    <w:pPr>
      <w:autoSpaceDN w:val="0"/>
      <w:spacing w:before="100" w:after="100"/>
    </w:pPr>
    <w:rPr>
      <w:lang w:val="pl-PL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9C7D1A"/>
    <w:pPr>
      <w:widowControl w:val="0"/>
      <w:autoSpaceDE w:val="0"/>
      <w:autoSpaceDN w:val="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7D1A"/>
    <w:rPr>
      <w:rFonts w:ascii="Times New Roman" w:eastAsia="Times New Roman" w:hAnsi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9C7D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EB037-F26B-4550-9754-FE60C421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3445</Words>
  <Characters>20671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Anna Waksmundzka-Góra</cp:lastModifiedBy>
  <cp:revision>4</cp:revision>
  <cp:lastPrinted>2019-05-20T05:31:00Z</cp:lastPrinted>
  <dcterms:created xsi:type="dcterms:W3CDTF">2025-09-02T12:57:00Z</dcterms:created>
  <dcterms:modified xsi:type="dcterms:W3CDTF">2025-09-02T12:59:00Z</dcterms:modified>
</cp:coreProperties>
</file>